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6ED0" w:rsidRPr="009E78D7" w:rsidRDefault="005B6ED0" w:rsidP="00CE4465">
      <w:pPr>
        <w:numPr>
          <w:ilvl w:val="0"/>
          <w:numId w:val="3"/>
        </w:numPr>
        <w:rPr>
          <w:rFonts w:cs="Arial"/>
          <w:b/>
          <w:lang w:val="es-MX"/>
        </w:rPr>
      </w:pPr>
      <w:bookmarkStart w:id="0" w:name="_GoBack"/>
      <w:bookmarkEnd w:id="0"/>
      <w:r w:rsidRPr="009E78D7">
        <w:rPr>
          <w:rFonts w:cs="Arial"/>
          <w:b/>
          <w:lang w:val="es-MX"/>
        </w:rPr>
        <w:t>IDENTIFICACIÓN DEL CURSO</w:t>
      </w:r>
    </w:p>
    <w:tbl>
      <w:tblPr>
        <w:tblW w:w="50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0"/>
        <w:gridCol w:w="2254"/>
        <w:gridCol w:w="2983"/>
        <w:gridCol w:w="1738"/>
        <w:gridCol w:w="1132"/>
        <w:gridCol w:w="374"/>
        <w:gridCol w:w="377"/>
        <w:gridCol w:w="377"/>
        <w:gridCol w:w="377"/>
        <w:gridCol w:w="160"/>
        <w:gridCol w:w="215"/>
        <w:gridCol w:w="377"/>
        <w:gridCol w:w="377"/>
        <w:gridCol w:w="386"/>
        <w:gridCol w:w="290"/>
      </w:tblGrid>
      <w:tr w:rsidR="005B6ED0" w:rsidRPr="009E78D7">
        <w:trPr>
          <w:gridAfter w:val="1"/>
          <w:wAfter w:w="100" w:type="pct"/>
          <w:jc w:val="center"/>
        </w:trPr>
        <w:tc>
          <w:tcPr>
            <w:tcW w:w="4900" w:type="pct"/>
            <w:gridSpan w:val="14"/>
            <w:shd w:val="clear" w:color="auto" w:fill="auto"/>
            <w:vAlign w:val="center"/>
          </w:tcPr>
          <w:p w:rsidR="005B6ED0" w:rsidRPr="009E78D7" w:rsidRDefault="005B6ED0" w:rsidP="005B6ED0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Programa Educativo: </w:t>
            </w:r>
            <w:r w:rsidR="00D0474C" w:rsidRPr="00D0474C">
              <w:rPr>
                <w:rFonts w:ascii="Arial Narrow" w:hAnsi="Arial Narrow" w:cs="Arial"/>
                <w:lang w:val="es-MX"/>
              </w:rPr>
              <w:t>VINCULACIÓN COMUNITARIA</w:t>
            </w:r>
          </w:p>
        </w:tc>
      </w:tr>
      <w:tr w:rsidR="000E1E23" w:rsidRPr="009E78D7">
        <w:trPr>
          <w:jc w:val="center"/>
        </w:trPr>
        <w:tc>
          <w:tcPr>
            <w:tcW w:w="3469" w:type="pct"/>
            <w:gridSpan w:val="4"/>
            <w:tcBorders>
              <w:bottom w:val="dotted" w:sz="4" w:space="0" w:color="FFFFFF" w:themeColor="background1"/>
            </w:tcBorders>
            <w:shd w:val="clear" w:color="auto" w:fill="auto"/>
            <w:vAlign w:val="center"/>
          </w:tcPr>
          <w:p w:rsidR="007B4A3B" w:rsidRPr="002B141A" w:rsidRDefault="007B4A3B" w:rsidP="005B6ED0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Nombre de la Asignatura: </w:t>
            </w:r>
            <w:r w:rsidR="00D0474C" w:rsidRPr="00D0474C">
              <w:rPr>
                <w:rFonts w:ascii="Arial Narrow" w:eastAsia="Calibri" w:hAnsi="Arial Narrow" w:cs="Arial"/>
                <w:lang w:eastAsia="en-US"/>
              </w:rPr>
              <w:t>TALLER DE DIAGNÓSTICO COMUNITARIO PARTICIPATIVO</w:t>
            </w:r>
          </w:p>
        </w:tc>
        <w:tc>
          <w:tcPr>
            <w:tcW w:w="390" w:type="pct"/>
            <w:tcBorders>
              <w:bottom w:val="dotted" w:sz="4" w:space="0" w:color="FFFFFF" w:themeColor="background1"/>
            </w:tcBorders>
            <w:shd w:val="clear" w:color="auto" w:fill="auto"/>
            <w:vAlign w:val="center"/>
          </w:tcPr>
          <w:p w:rsidR="007B4A3B" w:rsidRPr="009E78D7" w:rsidRDefault="007B4A3B" w:rsidP="00B82C24">
            <w:pPr>
              <w:spacing w:line="276" w:lineRule="auto"/>
              <w:rPr>
                <w:rFonts w:cs="Arial"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CLAVE:</w:t>
            </w:r>
          </w:p>
        </w:tc>
        <w:tc>
          <w:tcPr>
            <w:tcW w:w="129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S</w:t>
            </w:r>
          </w:p>
        </w:tc>
        <w:tc>
          <w:tcPr>
            <w:tcW w:w="130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C</w:t>
            </w:r>
          </w:p>
        </w:tc>
        <w:tc>
          <w:tcPr>
            <w:tcW w:w="130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1</w:t>
            </w:r>
          </w:p>
        </w:tc>
        <w:tc>
          <w:tcPr>
            <w:tcW w:w="130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1</w:t>
            </w:r>
          </w:p>
        </w:tc>
        <w:tc>
          <w:tcPr>
            <w:tcW w:w="129" w:type="pct"/>
            <w:gridSpan w:val="2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0</w:t>
            </w:r>
          </w:p>
        </w:tc>
        <w:tc>
          <w:tcPr>
            <w:tcW w:w="130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1</w:t>
            </w:r>
          </w:p>
        </w:tc>
        <w:tc>
          <w:tcPr>
            <w:tcW w:w="130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0</w:t>
            </w:r>
          </w:p>
        </w:tc>
        <w:tc>
          <w:tcPr>
            <w:tcW w:w="133" w:type="pct"/>
            <w:tcBorders>
              <w:bottom w:val="dotted" w:sz="4" w:space="0" w:color="FFFFFF" w:themeColor="background1"/>
            </w:tcBorders>
            <w:shd w:val="clear" w:color="auto" w:fill="B3B3B3"/>
            <w:vAlign w:val="center"/>
          </w:tcPr>
          <w:p w:rsidR="007B4A3B" w:rsidRPr="009E78D7" w:rsidRDefault="007B4A3B" w:rsidP="004A0CB5">
            <w:pPr>
              <w:spacing w:line="276" w:lineRule="auto"/>
              <w:jc w:val="center"/>
              <w:rPr>
                <w:rFonts w:cs="Arial"/>
                <w:lang w:val="es-MX"/>
              </w:rPr>
            </w:pPr>
            <w:r w:rsidRPr="004A0CB5">
              <w:rPr>
                <w:rFonts w:cs="Arial"/>
                <w:b/>
                <w:lang w:val="es-MX"/>
              </w:rPr>
              <w:t>2</w:t>
            </w:r>
          </w:p>
        </w:tc>
        <w:tc>
          <w:tcPr>
            <w:tcW w:w="100" w:type="pct"/>
            <w:tcBorders>
              <w:top w:val="nil"/>
              <w:bottom w:val="dotted" w:sz="4" w:space="0" w:color="FFFFFF" w:themeColor="background1"/>
              <w:right w:val="nil"/>
            </w:tcBorders>
            <w:shd w:val="clear" w:color="auto" w:fill="auto"/>
          </w:tcPr>
          <w:p w:rsidR="007B4A3B" w:rsidRPr="009E78D7" w:rsidRDefault="007B4A3B" w:rsidP="006A0269">
            <w:pPr>
              <w:spacing w:line="276" w:lineRule="auto"/>
              <w:rPr>
                <w:rFonts w:cs="Arial"/>
                <w:lang w:val="es-MX"/>
              </w:rPr>
            </w:pPr>
          </w:p>
        </w:tc>
      </w:tr>
      <w:tr w:rsidR="00126E8A" w:rsidRPr="009E78D7">
        <w:trPr>
          <w:gridAfter w:val="1"/>
          <w:wAfter w:w="100" w:type="pct"/>
          <w:jc w:val="center"/>
        </w:trPr>
        <w:tc>
          <w:tcPr>
            <w:tcW w:w="4900" w:type="pct"/>
            <w:gridSpan w:val="14"/>
            <w:shd w:val="clear" w:color="auto" w:fill="auto"/>
            <w:vAlign w:val="center"/>
          </w:tcPr>
          <w:p w:rsidR="00886819" w:rsidRPr="002B141A" w:rsidRDefault="00126E8A" w:rsidP="00F655D0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Objetivo General de la Asignatura:</w:t>
            </w:r>
            <w:r w:rsidR="00F655D0">
              <w:rPr>
                <w:rFonts w:cs="Arial"/>
                <w:b/>
                <w:lang w:val="es-MX"/>
              </w:rPr>
              <w:t xml:space="preserve"> </w:t>
            </w:r>
            <w:r w:rsidR="00D0474C">
              <w:rPr>
                <w:rFonts w:eastAsia="Calibri" w:cs="Arial"/>
                <w:lang w:val="es-MX" w:eastAsia="en-US"/>
              </w:rPr>
              <w:t xml:space="preserve">Desarrollar una metodología para la elaboración de </w:t>
            </w:r>
            <w:r w:rsidR="00D0474C" w:rsidRPr="00A96CD1">
              <w:rPr>
                <w:rFonts w:eastAsia="Calibri" w:cs="Arial"/>
                <w:lang w:val="es-MX" w:eastAsia="en-US"/>
              </w:rPr>
              <w:t xml:space="preserve">un diagnóstico </w:t>
            </w:r>
            <w:r w:rsidR="00D0474C">
              <w:rPr>
                <w:rFonts w:eastAsia="Calibri" w:cs="Arial"/>
                <w:lang w:val="es-MX" w:eastAsia="en-US"/>
              </w:rPr>
              <w:t>participativo comunitario</w:t>
            </w:r>
            <w:r w:rsidR="00D0474C" w:rsidRPr="00A96CD1">
              <w:rPr>
                <w:rFonts w:eastAsia="Calibri" w:cs="Arial"/>
                <w:lang w:val="es-MX" w:eastAsia="en-US"/>
              </w:rPr>
              <w:t xml:space="preserve"> </w:t>
            </w:r>
            <w:r w:rsidR="00D0474C">
              <w:rPr>
                <w:rFonts w:eastAsia="Calibri" w:cs="Arial"/>
                <w:lang w:val="es-MX" w:eastAsia="en-US"/>
              </w:rPr>
              <w:t xml:space="preserve">y </w:t>
            </w:r>
            <w:r w:rsidR="00D0474C" w:rsidRPr="00A96CD1">
              <w:rPr>
                <w:rFonts w:eastAsia="Calibri" w:cs="Arial"/>
                <w:lang w:val="es-MX" w:eastAsia="en-US"/>
              </w:rPr>
              <w:t>detectar problemáticas</w:t>
            </w:r>
            <w:r w:rsidR="00D0474C">
              <w:rPr>
                <w:rFonts w:eastAsia="Calibri" w:cs="Arial"/>
                <w:lang w:val="es-MX" w:eastAsia="en-US"/>
              </w:rPr>
              <w:t xml:space="preserve"> y</w:t>
            </w:r>
            <w:r w:rsidR="00D0474C" w:rsidRPr="00A96CD1">
              <w:rPr>
                <w:rFonts w:eastAsia="Calibri" w:cs="Arial"/>
                <w:lang w:val="es-MX" w:eastAsia="en-US"/>
              </w:rPr>
              <w:t xml:space="preserve"> necesidades</w:t>
            </w:r>
            <w:r w:rsidR="004A0CB5" w:rsidRPr="00DA5768">
              <w:rPr>
                <w:rFonts w:cs="Arial"/>
              </w:rPr>
              <w:t>.</w:t>
            </w:r>
          </w:p>
        </w:tc>
      </w:tr>
      <w:tr w:rsidR="00934673" w:rsidRPr="009E78D7">
        <w:trPr>
          <w:gridAfter w:val="1"/>
          <w:wAfter w:w="100" w:type="pct"/>
          <w:trHeight w:val="419"/>
          <w:jc w:val="center"/>
        </w:trPr>
        <w:tc>
          <w:tcPr>
            <w:tcW w:w="1065" w:type="pct"/>
            <w:shd w:val="clear" w:color="auto" w:fill="auto"/>
            <w:vAlign w:val="center"/>
          </w:tcPr>
          <w:p w:rsidR="00934673" w:rsidRPr="00621851" w:rsidRDefault="00934673" w:rsidP="004A0CB5">
            <w:pPr>
              <w:rPr>
                <w:rFonts w:cs="Arial"/>
                <w:b/>
                <w:lang w:val="es-MX"/>
              </w:rPr>
            </w:pPr>
            <w:r w:rsidRPr="00621851">
              <w:rPr>
                <w:rFonts w:cs="Arial"/>
                <w:b/>
                <w:lang w:val="es-MX"/>
              </w:rPr>
              <w:t xml:space="preserve">Semestre: </w:t>
            </w:r>
            <w:r w:rsidR="004A0CB5" w:rsidRPr="00621851">
              <w:rPr>
                <w:rFonts w:cs="Arial"/>
                <w:b/>
                <w:lang w:val="es-MX"/>
              </w:rPr>
              <w:t>I</w:t>
            </w:r>
            <w:r w:rsidR="00D0474C">
              <w:rPr>
                <w:rFonts w:cs="Arial"/>
                <w:b/>
                <w:lang w:val="es-MX"/>
              </w:rPr>
              <w:t>V</w:t>
            </w:r>
          </w:p>
        </w:tc>
        <w:tc>
          <w:tcPr>
            <w:tcW w:w="1805" w:type="pct"/>
            <w:gridSpan w:val="2"/>
            <w:shd w:val="clear" w:color="auto" w:fill="auto"/>
            <w:vAlign w:val="center"/>
          </w:tcPr>
          <w:p w:rsidR="00934673" w:rsidRPr="00621851" w:rsidRDefault="001F1CA3" w:rsidP="00D0474C">
            <w:pPr>
              <w:rPr>
                <w:rFonts w:cs="Arial"/>
                <w:b/>
                <w:lang w:val="es-MX"/>
              </w:rPr>
            </w:pPr>
            <w:r w:rsidRPr="00621851">
              <w:rPr>
                <w:rFonts w:cs="Arial"/>
                <w:b/>
                <w:lang w:val="es-MX"/>
              </w:rPr>
              <w:t>Eje de formación</w:t>
            </w:r>
            <w:r w:rsidR="008403BD" w:rsidRPr="00621851">
              <w:rPr>
                <w:rFonts w:cs="Arial"/>
                <w:b/>
                <w:lang w:val="es-MX"/>
              </w:rPr>
              <w:t>:</w:t>
            </w:r>
            <w:r w:rsidR="00321ED7" w:rsidRPr="00621851">
              <w:rPr>
                <w:rFonts w:cs="Arial"/>
                <w:b/>
                <w:lang w:val="es-MX"/>
              </w:rPr>
              <w:t xml:space="preserve"> </w:t>
            </w:r>
            <w:r w:rsidR="00D0474C">
              <w:rPr>
                <w:rFonts w:cs="Arial"/>
                <w:b/>
                <w:lang w:val="es-MX"/>
              </w:rPr>
              <w:t>Vinculación</w:t>
            </w:r>
          </w:p>
        </w:tc>
        <w:tc>
          <w:tcPr>
            <w:tcW w:w="2030" w:type="pct"/>
            <w:gridSpan w:val="11"/>
            <w:shd w:val="clear" w:color="auto" w:fill="auto"/>
            <w:vAlign w:val="center"/>
          </w:tcPr>
          <w:p w:rsidR="00934673" w:rsidRPr="00621851" w:rsidRDefault="00321ED7" w:rsidP="00D0474C">
            <w:pPr>
              <w:rPr>
                <w:rFonts w:cs="Arial"/>
                <w:b/>
                <w:lang w:val="es-MX"/>
              </w:rPr>
            </w:pPr>
            <w:r w:rsidRPr="00621851">
              <w:rPr>
                <w:rFonts w:cs="Arial"/>
                <w:b/>
                <w:lang w:val="es-MX"/>
              </w:rPr>
              <w:t>E</w:t>
            </w:r>
            <w:r w:rsidR="00627B86" w:rsidRPr="00621851">
              <w:rPr>
                <w:rFonts w:cs="Arial"/>
                <w:b/>
                <w:lang w:val="es-MX"/>
              </w:rPr>
              <w:t>tapa</w:t>
            </w:r>
            <w:r w:rsidR="00934673" w:rsidRPr="00621851">
              <w:rPr>
                <w:rFonts w:cs="Arial"/>
                <w:b/>
                <w:lang w:val="es-MX"/>
              </w:rPr>
              <w:t xml:space="preserve"> de Formación</w:t>
            </w:r>
            <w:r w:rsidR="008403BD" w:rsidRPr="00621851">
              <w:rPr>
                <w:rFonts w:cs="Arial"/>
                <w:b/>
                <w:lang w:val="es-MX"/>
              </w:rPr>
              <w:t>:</w:t>
            </w:r>
            <w:r w:rsidRPr="00621851">
              <w:rPr>
                <w:rFonts w:cs="Arial"/>
                <w:b/>
                <w:lang w:val="es-MX"/>
              </w:rPr>
              <w:t xml:space="preserve"> </w:t>
            </w:r>
            <w:r w:rsidR="00D0474C">
              <w:rPr>
                <w:rFonts w:cs="Arial"/>
                <w:b/>
                <w:lang w:val="es-MX"/>
              </w:rPr>
              <w:t>Media</w:t>
            </w:r>
          </w:p>
        </w:tc>
      </w:tr>
      <w:tr w:rsidR="000E1E23" w:rsidRPr="009E78D7">
        <w:trPr>
          <w:gridAfter w:val="1"/>
          <w:wAfter w:w="100" w:type="pct"/>
          <w:jc w:val="center"/>
        </w:trPr>
        <w:tc>
          <w:tcPr>
            <w:tcW w:w="1065" w:type="pct"/>
            <w:vMerge w:val="restart"/>
            <w:shd w:val="clear" w:color="auto" w:fill="auto"/>
            <w:vAlign w:val="center"/>
          </w:tcPr>
          <w:p w:rsidR="00AD6A4E" w:rsidRPr="009E78D7" w:rsidRDefault="00AD6A4E" w:rsidP="00174A84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Espacio Formativo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AD6A4E" w:rsidRPr="009E78D7" w:rsidRDefault="00AD6A4E" w:rsidP="00321ED7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Aula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AD6A4E" w:rsidRPr="009E78D7" w:rsidRDefault="00AD6A4E" w:rsidP="00321ED7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Laboratorio/taller</w:t>
            </w:r>
          </w:p>
        </w:tc>
        <w:tc>
          <w:tcPr>
            <w:tcW w:w="2030" w:type="pct"/>
            <w:gridSpan w:val="11"/>
            <w:shd w:val="clear" w:color="auto" w:fill="auto"/>
            <w:vAlign w:val="center"/>
          </w:tcPr>
          <w:p w:rsidR="00AD6A4E" w:rsidRPr="009E78D7" w:rsidRDefault="00AD6A4E" w:rsidP="00321ED7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Vinculaci</w:t>
            </w:r>
            <w:r w:rsidR="005F1FA5" w:rsidRPr="009E78D7">
              <w:rPr>
                <w:rFonts w:cs="Arial"/>
                <w:b/>
                <w:lang w:val="es-MX"/>
              </w:rPr>
              <w:t>ó</w:t>
            </w:r>
            <w:r w:rsidRPr="009E78D7">
              <w:rPr>
                <w:rFonts w:cs="Arial"/>
                <w:b/>
                <w:lang w:val="es-MX"/>
              </w:rPr>
              <w:t>n</w:t>
            </w:r>
          </w:p>
        </w:tc>
      </w:tr>
      <w:tr w:rsidR="000E1E23" w:rsidRPr="009E78D7">
        <w:trPr>
          <w:gridAfter w:val="1"/>
          <w:wAfter w:w="100" w:type="pct"/>
          <w:jc w:val="center"/>
        </w:trPr>
        <w:tc>
          <w:tcPr>
            <w:tcW w:w="1065" w:type="pct"/>
            <w:vMerge/>
            <w:shd w:val="clear" w:color="auto" w:fill="auto"/>
            <w:vAlign w:val="center"/>
          </w:tcPr>
          <w:p w:rsidR="00AD6A4E" w:rsidRPr="009E78D7" w:rsidRDefault="00AD6A4E" w:rsidP="005B6ED0">
            <w:pPr>
              <w:spacing w:line="276" w:lineRule="auto"/>
              <w:rPr>
                <w:rFonts w:cs="Arial"/>
                <w:b/>
                <w:lang w:val="es-MX"/>
              </w:rPr>
            </w:pPr>
          </w:p>
        </w:tc>
        <w:tc>
          <w:tcPr>
            <w:tcW w:w="777" w:type="pct"/>
            <w:shd w:val="clear" w:color="auto" w:fill="auto"/>
            <w:vAlign w:val="center"/>
          </w:tcPr>
          <w:p w:rsidR="00AD6A4E" w:rsidRPr="009E78D7" w:rsidRDefault="004A0CB5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X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AD6A4E" w:rsidRPr="009E78D7" w:rsidRDefault="00D0474C" w:rsidP="00D0474C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X</w:t>
            </w:r>
          </w:p>
        </w:tc>
        <w:tc>
          <w:tcPr>
            <w:tcW w:w="2030" w:type="pct"/>
            <w:gridSpan w:val="11"/>
            <w:shd w:val="clear" w:color="auto" w:fill="auto"/>
            <w:vAlign w:val="center"/>
          </w:tcPr>
          <w:p w:rsidR="00AD6A4E" w:rsidRPr="009E78D7" w:rsidRDefault="004A0CB5" w:rsidP="004A0CB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X</w:t>
            </w:r>
          </w:p>
        </w:tc>
      </w:tr>
      <w:tr w:rsidR="000E1E23" w:rsidRPr="009E78D7">
        <w:trPr>
          <w:gridAfter w:val="1"/>
          <w:wAfter w:w="100" w:type="pct"/>
          <w:jc w:val="center"/>
        </w:trPr>
        <w:tc>
          <w:tcPr>
            <w:tcW w:w="1065" w:type="pct"/>
            <w:vMerge w:val="restart"/>
            <w:shd w:val="clear" w:color="auto" w:fill="auto"/>
            <w:vAlign w:val="center"/>
          </w:tcPr>
          <w:p w:rsidR="00A65395" w:rsidRPr="002B141A" w:rsidRDefault="00846956" w:rsidP="002B141A">
            <w:pPr>
              <w:rPr>
                <w:b/>
                <w:lang w:val="es-MX"/>
              </w:rPr>
            </w:pPr>
            <w:r w:rsidRPr="002B141A">
              <w:rPr>
                <w:b/>
                <w:lang w:val="es-MX"/>
              </w:rPr>
              <w:t>Total de horas al s</w:t>
            </w:r>
            <w:r w:rsidR="00A65395" w:rsidRPr="002B141A">
              <w:rPr>
                <w:b/>
                <w:lang w:val="es-MX"/>
              </w:rPr>
              <w:t>emestre</w:t>
            </w:r>
          </w:p>
          <w:p w:rsidR="00073D98" w:rsidRPr="00073D98" w:rsidRDefault="00073D98" w:rsidP="005B6ED0">
            <w:pPr>
              <w:spacing w:line="276" w:lineRule="auto"/>
              <w:rPr>
                <w:rFonts w:cs="Arial"/>
                <w:lang w:val="es-MX"/>
              </w:rPr>
            </w:pPr>
          </w:p>
        </w:tc>
        <w:tc>
          <w:tcPr>
            <w:tcW w:w="777" w:type="pct"/>
            <w:shd w:val="clear" w:color="auto" w:fill="auto"/>
            <w:vAlign w:val="center"/>
          </w:tcPr>
          <w:p w:rsidR="00406A7E" w:rsidRPr="00621851" w:rsidRDefault="00A65395" w:rsidP="00621851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Docencia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A65395" w:rsidRPr="009E78D7" w:rsidRDefault="00A65395" w:rsidP="005B6ED0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Trabajo de Campo Profesional Supervisado</w:t>
            </w:r>
          </w:p>
        </w:tc>
        <w:tc>
          <w:tcPr>
            <w:tcW w:w="1563" w:type="pct"/>
            <w:gridSpan w:val="7"/>
            <w:shd w:val="clear" w:color="auto" w:fill="auto"/>
            <w:vAlign w:val="center"/>
          </w:tcPr>
          <w:p w:rsidR="00A65395" w:rsidRPr="009E78D7" w:rsidRDefault="00A65395" w:rsidP="00B92421">
            <w:pPr>
              <w:spacing w:line="276" w:lineRule="auto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Otras Actividades de Aprendizaje Individual o Independiente a través de Tutoría o Asesoría</w:t>
            </w:r>
          </w:p>
        </w:tc>
        <w:tc>
          <w:tcPr>
            <w:tcW w:w="467" w:type="pct"/>
            <w:gridSpan w:val="4"/>
            <w:shd w:val="clear" w:color="auto" w:fill="B3B3B3"/>
            <w:vAlign w:val="center"/>
          </w:tcPr>
          <w:p w:rsidR="00A65395" w:rsidRPr="009E78D7" w:rsidRDefault="00A65395" w:rsidP="00A6539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Créditos</w:t>
            </w:r>
          </w:p>
        </w:tc>
      </w:tr>
      <w:tr w:rsidR="000E1E23" w:rsidRPr="009E78D7">
        <w:trPr>
          <w:gridAfter w:val="1"/>
          <w:wAfter w:w="100" w:type="pct"/>
          <w:trHeight w:val="394"/>
          <w:jc w:val="center"/>
        </w:trPr>
        <w:tc>
          <w:tcPr>
            <w:tcW w:w="1065" w:type="pct"/>
            <w:vMerge/>
            <w:shd w:val="clear" w:color="auto" w:fill="auto"/>
            <w:vAlign w:val="center"/>
          </w:tcPr>
          <w:p w:rsidR="00A65395" w:rsidRPr="009E78D7" w:rsidRDefault="00A65395" w:rsidP="005B6ED0">
            <w:pPr>
              <w:spacing w:line="276" w:lineRule="auto"/>
              <w:rPr>
                <w:rFonts w:cs="Arial"/>
                <w:b/>
                <w:lang w:val="es-MX"/>
              </w:rPr>
            </w:pPr>
          </w:p>
        </w:tc>
        <w:tc>
          <w:tcPr>
            <w:tcW w:w="777" w:type="pct"/>
            <w:shd w:val="clear" w:color="auto" w:fill="auto"/>
            <w:vAlign w:val="center"/>
          </w:tcPr>
          <w:p w:rsidR="00A65395" w:rsidRPr="009E78D7" w:rsidRDefault="00D0474C" w:rsidP="00D0474C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24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A65395" w:rsidRPr="009E78D7" w:rsidRDefault="00D0474C" w:rsidP="00D0474C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40</w:t>
            </w:r>
          </w:p>
        </w:tc>
        <w:tc>
          <w:tcPr>
            <w:tcW w:w="1563" w:type="pct"/>
            <w:gridSpan w:val="7"/>
            <w:shd w:val="clear" w:color="auto" w:fill="auto"/>
            <w:vAlign w:val="center"/>
          </w:tcPr>
          <w:p w:rsidR="00846956" w:rsidRPr="009E78D7" w:rsidRDefault="004A0CB5" w:rsidP="002B141A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20</w:t>
            </w:r>
          </w:p>
        </w:tc>
        <w:tc>
          <w:tcPr>
            <w:tcW w:w="467" w:type="pct"/>
            <w:gridSpan w:val="4"/>
            <w:shd w:val="clear" w:color="auto" w:fill="B3B3B3"/>
            <w:vAlign w:val="center"/>
          </w:tcPr>
          <w:p w:rsidR="00A65395" w:rsidRPr="009E78D7" w:rsidRDefault="00D0474C" w:rsidP="00A65395">
            <w:pPr>
              <w:spacing w:line="276" w:lineRule="auto"/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6</w:t>
            </w:r>
          </w:p>
        </w:tc>
      </w:tr>
    </w:tbl>
    <w:p w:rsidR="00B92421" w:rsidRPr="009E78D7" w:rsidRDefault="00B92421" w:rsidP="00DC0B16">
      <w:pPr>
        <w:rPr>
          <w:rFonts w:cs="Arial"/>
          <w:lang w:val="es-MX"/>
        </w:rPr>
      </w:pPr>
    </w:p>
    <w:tbl>
      <w:tblPr>
        <w:tblW w:w="5000" w:type="pct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4355"/>
      </w:tblGrid>
      <w:tr w:rsidR="00A65395" w:rsidRPr="009E78D7">
        <w:trPr>
          <w:trHeight w:val="1023"/>
        </w:trPr>
        <w:tc>
          <w:tcPr>
            <w:tcW w:w="5000" w:type="pct"/>
            <w:shd w:val="clear" w:color="auto" w:fill="auto"/>
            <w:vAlign w:val="center"/>
          </w:tcPr>
          <w:p w:rsidR="004A0CB5" w:rsidRPr="002B141A" w:rsidRDefault="00647A37" w:rsidP="002B141A">
            <w:pPr>
              <w:rPr>
                <w:b/>
                <w:lang w:val="es-MX"/>
              </w:rPr>
            </w:pPr>
            <w:r w:rsidRPr="002B141A">
              <w:rPr>
                <w:b/>
                <w:lang w:val="es-MX"/>
              </w:rPr>
              <w:t>Introducción</w:t>
            </w:r>
            <w:r w:rsidR="00AF24C4" w:rsidRPr="002B141A">
              <w:rPr>
                <w:b/>
                <w:lang w:val="es-MX"/>
              </w:rPr>
              <w:t>:</w:t>
            </w:r>
            <w:r w:rsidRPr="002B141A">
              <w:rPr>
                <w:b/>
                <w:lang w:val="es-MX"/>
              </w:rPr>
              <w:t xml:space="preserve"> </w:t>
            </w:r>
          </w:p>
          <w:p w:rsidR="004A0CB5" w:rsidRPr="009C1828" w:rsidRDefault="004A0CB5" w:rsidP="002B141A">
            <w:pPr>
              <w:rPr>
                <w:lang w:val="es-MX"/>
              </w:rPr>
            </w:pPr>
            <w:r w:rsidRPr="009C1828">
              <w:rPr>
                <w:lang w:val="es-ES_tradnl"/>
              </w:rPr>
              <w:t xml:space="preserve">A través de esta asignatura el estudiante promoverá procesos de diálogo </w:t>
            </w:r>
            <w:r w:rsidR="007F726A">
              <w:rPr>
                <w:lang w:val="es-ES_tradnl"/>
              </w:rPr>
              <w:t>y reflexión que les permitan, de manera participativa, conocer las principales problemáticas, así como las principales potencialidades de sus comunidades de estudio.</w:t>
            </w:r>
          </w:p>
          <w:p w:rsidR="00BC5F09" w:rsidRDefault="00BC5F09" w:rsidP="002B141A">
            <w:pPr>
              <w:rPr>
                <w:lang w:val="es-MX"/>
              </w:rPr>
            </w:pPr>
          </w:p>
          <w:p w:rsidR="00BC5F09" w:rsidRDefault="00D0474C" w:rsidP="002B141A">
            <w:r>
              <w:rPr>
                <w:lang w:val="es-MX"/>
              </w:rPr>
              <w:t>Esta materia guiara</w:t>
            </w:r>
            <w:r w:rsidR="007F726A">
              <w:rPr>
                <w:lang w:val="es-MX"/>
              </w:rPr>
              <w:t xml:space="preserve"> paso a paso a los </w:t>
            </w:r>
            <w:r>
              <w:rPr>
                <w:lang w:val="es-MX"/>
              </w:rPr>
              <w:t xml:space="preserve">estudiantes </w:t>
            </w:r>
            <w:r w:rsidR="007F726A">
              <w:rPr>
                <w:lang w:val="es-MX"/>
              </w:rPr>
              <w:t>a conocer y aplicar las diferentes herramientas para</w:t>
            </w:r>
            <w:r>
              <w:rPr>
                <w:lang w:val="es-MX"/>
              </w:rPr>
              <w:t xml:space="preserve"> desarrollar un diagnóstico </w:t>
            </w:r>
            <w:r w:rsidR="007F726A">
              <w:rPr>
                <w:lang w:val="es-MX"/>
              </w:rPr>
              <w:t xml:space="preserve">comunitario </w:t>
            </w:r>
            <w:r>
              <w:rPr>
                <w:lang w:val="es-MX"/>
              </w:rPr>
              <w:t xml:space="preserve">en </w:t>
            </w:r>
            <w:r w:rsidR="007F726A">
              <w:rPr>
                <w:lang w:val="es-MX"/>
              </w:rPr>
              <w:t>donde su principal reto es el motivar a la comunidad a participar en dicho proceso siendo ellos únicamente los facilitadores del mismo. Para alcanzar su objetivo dich</w:t>
            </w:r>
            <w:r w:rsidR="003957E7">
              <w:rPr>
                <w:lang w:val="es-MX"/>
              </w:rPr>
              <w:t>a materia consta de 3 unidades: La primera “los enfoques participativos y los diagnósticos comunitarios” ayudaran a los estudiantes a elegir el enfoque y tipo de diagnóstico a utilizar, la segunda “Diagnóstico participativo y desarrollo comunitario los llevaran paso a paso a aplicar el instrumento no sin antes diseñarlo y por último la tercera unidad “sistematización y análisis de resultados” guiaran en el análisis de la información obtenida en campo, su sistematización y su incorporación en el proyecto integrador.</w:t>
            </w:r>
          </w:p>
          <w:p w:rsidR="00BC5F09" w:rsidRPr="009E78D7" w:rsidRDefault="00BC5F09" w:rsidP="002B141A">
            <w:pPr>
              <w:rPr>
                <w:lang w:val="es-MX"/>
              </w:rPr>
            </w:pPr>
          </w:p>
        </w:tc>
      </w:tr>
    </w:tbl>
    <w:p w:rsidR="00321ED7" w:rsidRDefault="00321ED7" w:rsidP="00DC0B16">
      <w:pPr>
        <w:rPr>
          <w:rFonts w:cs="Arial"/>
        </w:rPr>
      </w:pPr>
    </w:p>
    <w:p w:rsidR="003957E7" w:rsidRDefault="003957E7" w:rsidP="00DC0B16">
      <w:pPr>
        <w:rPr>
          <w:rFonts w:cs="Arial"/>
        </w:rPr>
      </w:pPr>
    </w:p>
    <w:p w:rsidR="003957E7" w:rsidRDefault="003957E7" w:rsidP="00DC0B16">
      <w:pPr>
        <w:rPr>
          <w:rFonts w:cs="Arial"/>
        </w:rPr>
      </w:pPr>
    </w:p>
    <w:p w:rsidR="003957E7" w:rsidRDefault="003957E7" w:rsidP="00DC0B16">
      <w:pPr>
        <w:rPr>
          <w:rFonts w:cs="Arial"/>
        </w:rPr>
      </w:pPr>
    </w:p>
    <w:p w:rsidR="003957E7" w:rsidRPr="003957E7" w:rsidRDefault="003957E7" w:rsidP="00DC0B16">
      <w:pPr>
        <w:rPr>
          <w:rFonts w:cs="Arial"/>
        </w:rPr>
      </w:pPr>
    </w:p>
    <w:p w:rsidR="00321ED7" w:rsidRDefault="00321ED7" w:rsidP="00DC0B16">
      <w:pPr>
        <w:rPr>
          <w:rFonts w:cs="Arial"/>
          <w:lang w:val="es-MX"/>
        </w:rPr>
      </w:pPr>
    </w:p>
    <w:p w:rsidR="00717D7F" w:rsidRPr="009E78D7" w:rsidRDefault="00CE4574" w:rsidP="00CE4465">
      <w:pPr>
        <w:numPr>
          <w:ilvl w:val="0"/>
          <w:numId w:val="3"/>
        </w:numPr>
        <w:rPr>
          <w:rFonts w:cs="Arial"/>
          <w:b/>
          <w:lang w:val="es-MX"/>
        </w:rPr>
      </w:pPr>
      <w:r w:rsidRPr="009E78D7">
        <w:rPr>
          <w:rFonts w:cs="Arial"/>
          <w:b/>
          <w:lang w:val="es-MX"/>
        </w:rPr>
        <w:t>CRITERIOS DE EVALUACIÓ</w:t>
      </w:r>
      <w:r w:rsidR="00126E8A" w:rsidRPr="009E78D7">
        <w:rPr>
          <w:rFonts w:cs="Arial"/>
          <w:b/>
          <w:lang w:val="es-MX"/>
        </w:rPr>
        <w:t>N Y ACREDITACIÓ</w:t>
      </w:r>
      <w:r w:rsidR="00C7168C" w:rsidRPr="009E78D7">
        <w:rPr>
          <w:rFonts w:cs="Arial"/>
          <w:b/>
          <w:lang w:val="es-MX"/>
        </w:rPr>
        <w:t xml:space="preserve">N </w:t>
      </w:r>
    </w:p>
    <w:tbl>
      <w:tblPr>
        <w:tblStyle w:val="Tablaconcuadrcula"/>
        <w:tblW w:w="0" w:type="auto"/>
        <w:tblLook w:val="04A0"/>
      </w:tblPr>
      <w:tblGrid>
        <w:gridCol w:w="4440"/>
        <w:gridCol w:w="7575"/>
        <w:gridCol w:w="2264"/>
      </w:tblGrid>
      <w:tr w:rsidR="00CC047B" w:rsidRPr="009E78D7">
        <w:tc>
          <w:tcPr>
            <w:tcW w:w="12015" w:type="dxa"/>
            <w:gridSpan w:val="2"/>
          </w:tcPr>
          <w:p w:rsidR="00C93214" w:rsidRPr="009E78D7" w:rsidRDefault="00C96278" w:rsidP="00F655D0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Acreditaci</w:t>
            </w:r>
            <w:r w:rsidR="00C93214" w:rsidRPr="009E78D7">
              <w:rPr>
                <w:rFonts w:cs="Arial"/>
                <w:b/>
                <w:lang w:val="es-MX"/>
              </w:rPr>
              <w:t>ó</w:t>
            </w:r>
            <w:r w:rsidRPr="009E78D7">
              <w:rPr>
                <w:rFonts w:cs="Arial"/>
                <w:b/>
                <w:lang w:val="es-MX"/>
              </w:rPr>
              <w:t>n total</w:t>
            </w:r>
          </w:p>
        </w:tc>
        <w:tc>
          <w:tcPr>
            <w:tcW w:w="2264" w:type="dxa"/>
          </w:tcPr>
          <w:p w:rsidR="006B770E" w:rsidRPr="009E78D7" w:rsidRDefault="006B770E" w:rsidP="00E25105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Porcentaje</w:t>
            </w:r>
          </w:p>
        </w:tc>
      </w:tr>
      <w:tr w:rsidR="00CC047B" w:rsidRPr="009E78D7">
        <w:tc>
          <w:tcPr>
            <w:tcW w:w="12015" w:type="dxa"/>
            <w:gridSpan w:val="2"/>
          </w:tcPr>
          <w:p w:rsidR="00C96278" w:rsidRPr="009E78D7" w:rsidRDefault="00C96278" w:rsidP="00F82A90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Unidades temáticas</w:t>
            </w:r>
          </w:p>
        </w:tc>
        <w:tc>
          <w:tcPr>
            <w:tcW w:w="2264" w:type="dxa"/>
          </w:tcPr>
          <w:p w:rsidR="00EF7D79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60</w:t>
            </w:r>
          </w:p>
        </w:tc>
      </w:tr>
      <w:tr w:rsidR="00CC047B" w:rsidRPr="009E78D7">
        <w:tc>
          <w:tcPr>
            <w:tcW w:w="12015" w:type="dxa"/>
            <w:gridSpan w:val="2"/>
          </w:tcPr>
          <w:p w:rsidR="00C96278" w:rsidRPr="009E78D7" w:rsidRDefault="00C96278" w:rsidP="00F82A90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Proyecto Integrador</w:t>
            </w:r>
          </w:p>
        </w:tc>
        <w:tc>
          <w:tcPr>
            <w:tcW w:w="2264" w:type="dxa"/>
          </w:tcPr>
          <w:p w:rsidR="00EF7D79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40</w:t>
            </w:r>
          </w:p>
        </w:tc>
      </w:tr>
      <w:tr w:rsidR="00CC047B" w:rsidRPr="009E78D7">
        <w:trPr>
          <w:trHeight w:val="323"/>
        </w:trPr>
        <w:tc>
          <w:tcPr>
            <w:tcW w:w="12015" w:type="dxa"/>
            <w:gridSpan w:val="2"/>
          </w:tcPr>
          <w:p w:rsidR="00C96278" w:rsidRPr="009E78D7" w:rsidRDefault="00C96278" w:rsidP="00F82A90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Prácticas de campo</w:t>
            </w:r>
          </w:p>
        </w:tc>
        <w:tc>
          <w:tcPr>
            <w:tcW w:w="2264" w:type="dxa"/>
          </w:tcPr>
          <w:p w:rsidR="00EF7D79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---</w:t>
            </w:r>
          </w:p>
        </w:tc>
      </w:tr>
      <w:tr w:rsidR="00CC047B" w:rsidRPr="009E78D7">
        <w:tc>
          <w:tcPr>
            <w:tcW w:w="12015" w:type="dxa"/>
            <w:gridSpan w:val="2"/>
          </w:tcPr>
          <w:p w:rsidR="00C96278" w:rsidRPr="009E78D7" w:rsidRDefault="00C96278" w:rsidP="00F82A90">
            <w:pPr>
              <w:rPr>
                <w:rFonts w:cs="Arial"/>
                <w:vertAlign w:val="superscript"/>
                <w:lang w:val="es-MX"/>
              </w:rPr>
            </w:pPr>
            <w:r w:rsidRPr="009E78D7">
              <w:rPr>
                <w:rFonts w:cs="Arial"/>
                <w:lang w:val="es-MX"/>
              </w:rPr>
              <w:t>Co-</w:t>
            </w:r>
            <w:r w:rsidR="006653D5" w:rsidRPr="009E78D7">
              <w:rPr>
                <w:rFonts w:cs="Arial"/>
                <w:lang w:val="es-MX"/>
              </w:rPr>
              <w:t>evaluació</w:t>
            </w:r>
            <w:r w:rsidRPr="009E78D7">
              <w:rPr>
                <w:rFonts w:cs="Arial"/>
                <w:lang w:val="es-MX"/>
              </w:rPr>
              <w:t>n estudiante-estudiant</w:t>
            </w:r>
            <w:r w:rsidR="00B40103" w:rsidRPr="009E78D7">
              <w:rPr>
                <w:rFonts w:cs="Arial"/>
                <w:lang w:val="es-MX"/>
              </w:rPr>
              <w:t>e</w:t>
            </w:r>
            <w:r w:rsidR="00991529" w:rsidRPr="009E78D7">
              <w:rPr>
                <w:rFonts w:cs="Arial"/>
                <w:lang w:val="es-MX"/>
              </w:rPr>
              <w:t xml:space="preserve"> *</w:t>
            </w:r>
          </w:p>
        </w:tc>
        <w:tc>
          <w:tcPr>
            <w:tcW w:w="2264" w:type="dxa"/>
          </w:tcPr>
          <w:p w:rsidR="00EF7D79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---</w:t>
            </w:r>
          </w:p>
        </w:tc>
      </w:tr>
      <w:tr w:rsidR="00CC047B" w:rsidRPr="009E78D7">
        <w:tc>
          <w:tcPr>
            <w:tcW w:w="12015" w:type="dxa"/>
            <w:gridSpan w:val="2"/>
          </w:tcPr>
          <w:p w:rsidR="004554EA" w:rsidRPr="009E78D7" w:rsidRDefault="004554EA" w:rsidP="00F82A90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Autoevaluación</w:t>
            </w:r>
            <w:r w:rsidR="00991529" w:rsidRPr="009E78D7">
              <w:rPr>
                <w:rFonts w:cs="Arial"/>
                <w:lang w:val="es-MX"/>
              </w:rPr>
              <w:t xml:space="preserve"> *</w:t>
            </w:r>
          </w:p>
        </w:tc>
        <w:tc>
          <w:tcPr>
            <w:tcW w:w="2264" w:type="dxa"/>
          </w:tcPr>
          <w:p w:rsidR="004554EA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---</w:t>
            </w:r>
          </w:p>
        </w:tc>
      </w:tr>
      <w:tr w:rsidR="00CC047B" w:rsidRPr="009E78D7">
        <w:tc>
          <w:tcPr>
            <w:tcW w:w="4440" w:type="dxa"/>
            <w:tcBorders>
              <w:left w:val="nil"/>
              <w:bottom w:val="nil"/>
            </w:tcBorders>
          </w:tcPr>
          <w:p w:rsidR="00E25105" w:rsidRPr="009E78D7" w:rsidRDefault="00E25105" w:rsidP="00F82A90">
            <w:pPr>
              <w:rPr>
                <w:rFonts w:cs="Arial"/>
                <w:b/>
                <w:lang w:val="es-MX"/>
              </w:rPr>
            </w:pPr>
          </w:p>
        </w:tc>
        <w:tc>
          <w:tcPr>
            <w:tcW w:w="7575" w:type="dxa"/>
          </w:tcPr>
          <w:p w:rsidR="00E25105" w:rsidRPr="009E78D7" w:rsidRDefault="00E25105" w:rsidP="00E25105">
            <w:pPr>
              <w:ind w:left="1772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Total</w:t>
            </w:r>
          </w:p>
        </w:tc>
        <w:tc>
          <w:tcPr>
            <w:tcW w:w="2264" w:type="dxa"/>
          </w:tcPr>
          <w:p w:rsidR="00E25105" w:rsidRPr="009E78D7" w:rsidRDefault="00314CC4" w:rsidP="00314CC4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100</w:t>
            </w:r>
          </w:p>
        </w:tc>
      </w:tr>
    </w:tbl>
    <w:p w:rsidR="00B40103" w:rsidRPr="009E78D7" w:rsidRDefault="00126E8A" w:rsidP="00126E8A">
      <w:pPr>
        <w:rPr>
          <w:rFonts w:cs="Arial"/>
          <w:lang w:val="es-MX"/>
        </w:rPr>
      </w:pPr>
      <w:r w:rsidRPr="009E78D7">
        <w:rPr>
          <w:rFonts w:cs="Arial"/>
          <w:lang w:val="es-MX"/>
        </w:rPr>
        <w:t xml:space="preserve">* </w:t>
      </w:r>
      <w:r w:rsidR="00BC7701" w:rsidRPr="009E78D7">
        <w:rPr>
          <w:rFonts w:cs="Arial"/>
          <w:b/>
          <w:sz w:val="32"/>
          <w:szCs w:val="32"/>
          <w:vertAlign w:val="superscript"/>
          <w:lang w:val="es-MX"/>
        </w:rPr>
        <w:t>Los criterios deberán ser consensado</w:t>
      </w:r>
      <w:r w:rsidR="002E5C3A">
        <w:rPr>
          <w:rFonts w:cs="Arial"/>
          <w:b/>
          <w:sz w:val="32"/>
          <w:szCs w:val="32"/>
          <w:vertAlign w:val="superscript"/>
          <w:lang w:val="es-MX"/>
        </w:rPr>
        <w:t>s</w:t>
      </w:r>
      <w:r w:rsidR="00BC7701" w:rsidRPr="009E78D7">
        <w:rPr>
          <w:rFonts w:cs="Arial"/>
          <w:b/>
          <w:sz w:val="32"/>
          <w:szCs w:val="32"/>
          <w:vertAlign w:val="superscript"/>
          <w:lang w:val="es-MX"/>
        </w:rPr>
        <w:t xml:space="preserve"> entre los involucrados</w:t>
      </w:r>
    </w:p>
    <w:tbl>
      <w:tblPr>
        <w:tblStyle w:val="Tablaconcuadrcula"/>
        <w:tblW w:w="0" w:type="auto"/>
        <w:tblLook w:val="04A0"/>
      </w:tblPr>
      <w:tblGrid>
        <w:gridCol w:w="2376"/>
        <w:gridCol w:w="5850"/>
        <w:gridCol w:w="4640"/>
        <w:gridCol w:w="1413"/>
      </w:tblGrid>
      <w:tr w:rsidR="004554EA" w:rsidRPr="009E78D7">
        <w:tc>
          <w:tcPr>
            <w:tcW w:w="2376" w:type="dxa"/>
          </w:tcPr>
          <w:p w:rsidR="004554EA" w:rsidRPr="009E78D7" w:rsidRDefault="00C13985" w:rsidP="00F655D0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Evaluació</w:t>
            </w:r>
            <w:r w:rsidR="00B10B8E" w:rsidRPr="009E78D7">
              <w:rPr>
                <w:rFonts w:cs="Arial"/>
                <w:b/>
                <w:lang w:val="es-MX"/>
              </w:rPr>
              <w:t>n de unidades temá</w:t>
            </w:r>
            <w:r w:rsidRPr="009E78D7">
              <w:rPr>
                <w:rFonts w:cs="Arial"/>
                <w:b/>
                <w:lang w:val="es-MX"/>
              </w:rPr>
              <w:t>ticas</w:t>
            </w:r>
          </w:p>
        </w:tc>
        <w:tc>
          <w:tcPr>
            <w:tcW w:w="10490" w:type="dxa"/>
            <w:gridSpan w:val="2"/>
          </w:tcPr>
          <w:p w:rsidR="004554EA" w:rsidRPr="009E78D7" w:rsidRDefault="00C13985" w:rsidP="00F655D0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Evidencia</w:t>
            </w:r>
            <w:r w:rsidR="0040278F" w:rsidRPr="009E78D7">
              <w:rPr>
                <w:rFonts w:cs="Arial"/>
                <w:b/>
                <w:lang w:val="es-MX"/>
              </w:rPr>
              <w:t>s</w:t>
            </w:r>
          </w:p>
        </w:tc>
        <w:tc>
          <w:tcPr>
            <w:tcW w:w="1413" w:type="dxa"/>
          </w:tcPr>
          <w:p w:rsidR="004554EA" w:rsidRPr="009E78D7" w:rsidRDefault="00C13985" w:rsidP="00F655D0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Porcentaje</w:t>
            </w:r>
          </w:p>
        </w:tc>
      </w:tr>
      <w:tr w:rsidR="004554EA" w:rsidRPr="009E78D7">
        <w:tc>
          <w:tcPr>
            <w:tcW w:w="2376" w:type="dxa"/>
          </w:tcPr>
          <w:p w:rsidR="00C13985" w:rsidRPr="009E78D7" w:rsidRDefault="00C13985" w:rsidP="004554EA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Unidad I</w:t>
            </w:r>
          </w:p>
        </w:tc>
        <w:tc>
          <w:tcPr>
            <w:tcW w:w="10490" w:type="dxa"/>
            <w:gridSpan w:val="2"/>
          </w:tcPr>
          <w:p w:rsidR="004554EA" w:rsidRPr="00B26D03" w:rsidRDefault="00314CC4" w:rsidP="00B26D03">
            <w:pPr>
              <w:contextualSpacing/>
              <w:rPr>
                <w:rFonts w:cs="Arial"/>
                <w:szCs w:val="22"/>
              </w:rPr>
            </w:pPr>
            <w:r w:rsidRPr="00F655D0">
              <w:rPr>
                <w:rFonts w:cs="Arial"/>
                <w:szCs w:val="22"/>
              </w:rPr>
              <w:t xml:space="preserve">Realiza un informe individual </w:t>
            </w:r>
            <w:r w:rsidR="00B26D03">
              <w:rPr>
                <w:rFonts w:cs="Arial"/>
                <w:szCs w:val="22"/>
              </w:rPr>
              <w:t>con el tipo de diagnóstico a realizar justificando el porqué de su elección. Así mismo dicho informe incluirá la planeación de su trabajo comunitario a lo largo del semestre.</w:t>
            </w:r>
          </w:p>
        </w:tc>
        <w:tc>
          <w:tcPr>
            <w:tcW w:w="1413" w:type="dxa"/>
          </w:tcPr>
          <w:p w:rsidR="004554EA" w:rsidRPr="009E78D7" w:rsidRDefault="00314CC4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20</w:t>
            </w:r>
          </w:p>
        </w:tc>
      </w:tr>
      <w:tr w:rsidR="004554EA" w:rsidRPr="009E78D7">
        <w:tc>
          <w:tcPr>
            <w:tcW w:w="2376" w:type="dxa"/>
          </w:tcPr>
          <w:p w:rsidR="004554EA" w:rsidRPr="009E78D7" w:rsidRDefault="00C13985" w:rsidP="004554EA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Unidad II</w:t>
            </w:r>
          </w:p>
        </w:tc>
        <w:tc>
          <w:tcPr>
            <w:tcW w:w="10490" w:type="dxa"/>
            <w:gridSpan w:val="2"/>
          </w:tcPr>
          <w:p w:rsidR="004554EA" w:rsidRPr="00DA5768" w:rsidRDefault="00314CC4" w:rsidP="003957E7">
            <w:pPr>
              <w:rPr>
                <w:rFonts w:cs="Arial"/>
                <w:b/>
              </w:rPr>
            </w:pPr>
            <w:r w:rsidRPr="00DA5768">
              <w:rPr>
                <w:rFonts w:cs="Arial"/>
                <w:szCs w:val="22"/>
              </w:rPr>
              <w:t xml:space="preserve">Elabora </w:t>
            </w:r>
            <w:r w:rsidR="003957E7">
              <w:rPr>
                <w:rFonts w:cs="Arial"/>
                <w:szCs w:val="22"/>
              </w:rPr>
              <w:t>la carta descriptiva del taller o talleres a realizar en la comunidad</w:t>
            </w:r>
            <w:r w:rsidR="00142A5B">
              <w:rPr>
                <w:rFonts w:cs="Arial"/>
                <w:szCs w:val="22"/>
              </w:rPr>
              <w:t>, relatoría y evidencias del mismo.</w:t>
            </w:r>
          </w:p>
        </w:tc>
        <w:tc>
          <w:tcPr>
            <w:tcW w:w="1413" w:type="dxa"/>
          </w:tcPr>
          <w:p w:rsidR="004554EA" w:rsidRPr="009E78D7" w:rsidRDefault="00314CC4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20</w:t>
            </w:r>
          </w:p>
        </w:tc>
      </w:tr>
      <w:tr w:rsidR="004554EA" w:rsidRPr="009E78D7">
        <w:tc>
          <w:tcPr>
            <w:tcW w:w="2376" w:type="dxa"/>
          </w:tcPr>
          <w:p w:rsidR="004554EA" w:rsidRPr="009E78D7" w:rsidRDefault="00C13985" w:rsidP="004554EA">
            <w:pPr>
              <w:rPr>
                <w:rFonts w:cs="Arial"/>
                <w:lang w:val="es-MX"/>
              </w:rPr>
            </w:pPr>
            <w:r w:rsidRPr="009E78D7">
              <w:rPr>
                <w:rFonts w:cs="Arial"/>
                <w:lang w:val="es-MX"/>
              </w:rPr>
              <w:t>Unidad III</w:t>
            </w:r>
          </w:p>
        </w:tc>
        <w:tc>
          <w:tcPr>
            <w:tcW w:w="10490" w:type="dxa"/>
            <w:gridSpan w:val="2"/>
          </w:tcPr>
          <w:p w:rsidR="004554EA" w:rsidRPr="00DA5768" w:rsidRDefault="00CC047B" w:rsidP="00CC047B">
            <w:pPr>
              <w:rPr>
                <w:rFonts w:cs="Arial"/>
                <w:b/>
              </w:rPr>
            </w:pPr>
            <w:r>
              <w:rPr>
                <w:lang w:eastAsia="es-MX"/>
              </w:rPr>
              <w:t>Documento escrito en el que se muestra el análisis cualitativo y cuantitativo realizado de las informaciones recopiladas en el diagnóstico participativo</w:t>
            </w:r>
            <w:r w:rsidR="00314CC4" w:rsidRPr="00DA5768">
              <w:rPr>
                <w:rFonts w:cs="Arial"/>
                <w:szCs w:val="22"/>
              </w:rPr>
              <w:t>.</w:t>
            </w:r>
          </w:p>
        </w:tc>
        <w:tc>
          <w:tcPr>
            <w:tcW w:w="1413" w:type="dxa"/>
          </w:tcPr>
          <w:p w:rsidR="004554EA" w:rsidRPr="009E78D7" w:rsidRDefault="00314CC4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20</w:t>
            </w:r>
          </w:p>
        </w:tc>
      </w:tr>
      <w:tr w:rsidR="00126E8A" w:rsidRPr="009E78D7">
        <w:trPr>
          <w:trHeight w:val="109"/>
        </w:trPr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126E8A" w:rsidRPr="009E78D7" w:rsidRDefault="00126E8A" w:rsidP="00126E8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                                                  </w:t>
            </w:r>
          </w:p>
        </w:tc>
        <w:tc>
          <w:tcPr>
            <w:tcW w:w="4640" w:type="dxa"/>
          </w:tcPr>
          <w:p w:rsidR="00126E8A" w:rsidRPr="009E78D7" w:rsidRDefault="00126E8A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Subtotal</w:t>
            </w:r>
          </w:p>
        </w:tc>
        <w:tc>
          <w:tcPr>
            <w:tcW w:w="1413" w:type="dxa"/>
          </w:tcPr>
          <w:p w:rsidR="00126E8A" w:rsidRPr="009E78D7" w:rsidRDefault="001E6EEB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60</w:t>
            </w:r>
          </w:p>
        </w:tc>
      </w:tr>
    </w:tbl>
    <w:p w:rsidR="00FD5787" w:rsidRPr="003957E7" w:rsidRDefault="00FD5787" w:rsidP="004554EA">
      <w:pPr>
        <w:rPr>
          <w:rFonts w:cs="Arial"/>
          <w:b/>
        </w:rPr>
      </w:pPr>
    </w:p>
    <w:p w:rsidR="003957E7" w:rsidRPr="009E78D7" w:rsidRDefault="003957E7" w:rsidP="004554EA">
      <w:pPr>
        <w:rPr>
          <w:rFonts w:cs="Arial"/>
          <w:b/>
          <w:lang w:val="es-MX"/>
        </w:rPr>
      </w:pPr>
    </w:p>
    <w:tbl>
      <w:tblPr>
        <w:tblStyle w:val="Tablaconcuadrcula"/>
        <w:tblW w:w="0" w:type="auto"/>
        <w:tblLook w:val="04A0"/>
      </w:tblPr>
      <w:tblGrid>
        <w:gridCol w:w="2376"/>
        <w:gridCol w:w="5874"/>
        <w:gridCol w:w="4616"/>
        <w:gridCol w:w="1413"/>
      </w:tblGrid>
      <w:tr w:rsidR="00FD5787" w:rsidRPr="009E78D7">
        <w:tc>
          <w:tcPr>
            <w:tcW w:w="2376" w:type="dxa"/>
          </w:tcPr>
          <w:p w:rsidR="00FD5787" w:rsidRPr="009E78D7" w:rsidRDefault="00FD5787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Evaluación de Proyecto Integrador</w:t>
            </w:r>
          </w:p>
        </w:tc>
        <w:tc>
          <w:tcPr>
            <w:tcW w:w="10490" w:type="dxa"/>
            <w:gridSpan w:val="2"/>
          </w:tcPr>
          <w:p w:rsidR="00FD5787" w:rsidRPr="009E78D7" w:rsidRDefault="00D01D60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Evidencia</w:t>
            </w:r>
            <w:r w:rsidR="0040278F" w:rsidRPr="009E78D7">
              <w:rPr>
                <w:rFonts w:cs="Arial"/>
                <w:b/>
                <w:lang w:val="es-MX"/>
              </w:rPr>
              <w:t>s</w:t>
            </w:r>
          </w:p>
        </w:tc>
        <w:tc>
          <w:tcPr>
            <w:tcW w:w="1413" w:type="dxa"/>
          </w:tcPr>
          <w:p w:rsidR="00FD5787" w:rsidRPr="009E78D7" w:rsidRDefault="00D01D60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Porcentaje</w:t>
            </w:r>
          </w:p>
        </w:tc>
      </w:tr>
      <w:tr w:rsidR="00FD5787" w:rsidRPr="009E78D7">
        <w:tc>
          <w:tcPr>
            <w:tcW w:w="2376" w:type="dxa"/>
          </w:tcPr>
          <w:p w:rsidR="00FD5787" w:rsidRPr="009E78D7" w:rsidRDefault="00C25054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</w:rPr>
              <w:t>Entrega primer corte  de Proyecto integrador</w:t>
            </w:r>
          </w:p>
        </w:tc>
        <w:tc>
          <w:tcPr>
            <w:tcW w:w="10490" w:type="dxa"/>
            <w:gridSpan w:val="2"/>
          </w:tcPr>
          <w:p w:rsidR="00FD5787" w:rsidRPr="00DA5768" w:rsidRDefault="001C7AC2" w:rsidP="00B26D03">
            <w:pPr>
              <w:rPr>
                <w:rFonts w:cs="Arial"/>
                <w:lang w:val="es-MX"/>
              </w:rPr>
            </w:pPr>
            <w:r>
              <w:rPr>
                <w:rFonts w:cs="Arial"/>
                <w:szCs w:val="22"/>
              </w:rPr>
              <w:t>Planeación</w:t>
            </w:r>
            <w:r w:rsidR="00B26D03">
              <w:rPr>
                <w:rFonts w:cs="Arial"/>
                <w:szCs w:val="22"/>
              </w:rPr>
              <w:t xml:space="preserve"> de su trabajo comunitario, incluyendo el reporte de las actividades iniciales de sensibilización para el diag</w:t>
            </w:r>
            <w:r w:rsidR="00B26D03" w:rsidRPr="001C7AC2">
              <w:rPr>
                <w:rFonts w:cs="Arial"/>
                <w:szCs w:val="22"/>
              </w:rPr>
              <w:t>nóstico participativo</w:t>
            </w:r>
            <w:r w:rsidRPr="001C7AC2">
              <w:rPr>
                <w:rFonts w:cs="Arial"/>
                <w:szCs w:val="22"/>
              </w:rPr>
              <w:t xml:space="preserve"> así como documento sobre el </w:t>
            </w:r>
            <w:r w:rsidRPr="001C7AC2">
              <w:rPr>
                <w:bCs/>
                <w:szCs w:val="22"/>
                <w:lang w:eastAsia="es-MX"/>
              </w:rPr>
              <w:t>Manejo de concepto de diagnóstico participativo</w:t>
            </w:r>
            <w:r w:rsidR="00B26D03" w:rsidRPr="001C7AC2">
              <w:rPr>
                <w:rFonts w:cs="Arial"/>
                <w:szCs w:val="22"/>
              </w:rPr>
              <w:t>.</w:t>
            </w:r>
          </w:p>
        </w:tc>
        <w:tc>
          <w:tcPr>
            <w:tcW w:w="1413" w:type="dxa"/>
          </w:tcPr>
          <w:p w:rsidR="00FD5787" w:rsidRPr="009E78D7" w:rsidRDefault="00B50178" w:rsidP="00B50178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15</w:t>
            </w:r>
          </w:p>
        </w:tc>
      </w:tr>
      <w:tr w:rsidR="00FD5787" w:rsidRPr="009E78D7">
        <w:tc>
          <w:tcPr>
            <w:tcW w:w="2376" w:type="dxa"/>
          </w:tcPr>
          <w:p w:rsidR="00FD5787" w:rsidRPr="009E78D7" w:rsidRDefault="009F66C3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</w:rPr>
              <w:t>Entrega Final del Proyecto integrador</w:t>
            </w:r>
          </w:p>
        </w:tc>
        <w:tc>
          <w:tcPr>
            <w:tcW w:w="10490" w:type="dxa"/>
            <w:gridSpan w:val="2"/>
          </w:tcPr>
          <w:p w:rsidR="00FD5787" w:rsidRPr="00F655D0" w:rsidRDefault="00B26D03" w:rsidP="00B26D03">
            <w:pPr>
              <w:rPr>
                <w:rFonts w:cs="Arial"/>
              </w:rPr>
            </w:pPr>
            <w:r>
              <w:rPr>
                <w:rFonts w:cs="Arial"/>
                <w:szCs w:val="22"/>
              </w:rPr>
              <w:t>Documenta los resultados del diagnóstico participativo, problemáticas, potencialidades y los acuerdos comunitarios de trabajo para a</w:t>
            </w:r>
            <w:r w:rsidR="00B50178">
              <w:rPr>
                <w:rFonts w:cs="Arial"/>
                <w:szCs w:val="22"/>
              </w:rPr>
              <w:t>bordarlos, incluyéndose ellos mismos.</w:t>
            </w:r>
          </w:p>
        </w:tc>
        <w:tc>
          <w:tcPr>
            <w:tcW w:w="1413" w:type="dxa"/>
          </w:tcPr>
          <w:p w:rsidR="00FD5787" w:rsidRPr="009E78D7" w:rsidRDefault="00B50178" w:rsidP="00B50178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20</w:t>
            </w:r>
          </w:p>
        </w:tc>
      </w:tr>
      <w:tr w:rsidR="005956CE" w:rsidRPr="009E78D7">
        <w:tc>
          <w:tcPr>
            <w:tcW w:w="2376" w:type="dxa"/>
          </w:tcPr>
          <w:p w:rsidR="005956CE" w:rsidRPr="009E78D7" w:rsidRDefault="00702475" w:rsidP="004554EA">
            <w:pPr>
              <w:rPr>
                <w:rFonts w:cs="Arial"/>
              </w:rPr>
            </w:pPr>
            <w:r>
              <w:rPr>
                <w:rFonts w:cs="Arial"/>
              </w:rPr>
              <w:t xml:space="preserve">Presentación del </w:t>
            </w:r>
            <w:r w:rsidR="005956CE" w:rsidRPr="009E78D7">
              <w:rPr>
                <w:rFonts w:cs="Arial"/>
              </w:rPr>
              <w:t>Proyecto Integrador</w:t>
            </w:r>
          </w:p>
        </w:tc>
        <w:tc>
          <w:tcPr>
            <w:tcW w:w="10490" w:type="dxa"/>
            <w:gridSpan w:val="2"/>
          </w:tcPr>
          <w:p w:rsidR="005956CE" w:rsidRPr="00FC139B" w:rsidRDefault="001E6EEB" w:rsidP="00F655D0">
            <w:pPr>
              <w:rPr>
                <w:rFonts w:cs="Arial"/>
                <w:szCs w:val="22"/>
                <w:lang w:val="es-MX"/>
              </w:rPr>
            </w:pPr>
            <w:r w:rsidRPr="00FC139B">
              <w:rPr>
                <w:rFonts w:cs="Arial"/>
                <w:szCs w:val="22"/>
                <w:lang w:val="es-MX"/>
              </w:rPr>
              <w:t>Presentación oral</w:t>
            </w:r>
          </w:p>
        </w:tc>
        <w:tc>
          <w:tcPr>
            <w:tcW w:w="1413" w:type="dxa"/>
          </w:tcPr>
          <w:p w:rsidR="005956CE" w:rsidRPr="009E78D7" w:rsidRDefault="001E6EEB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5</w:t>
            </w:r>
          </w:p>
        </w:tc>
      </w:tr>
      <w:tr w:rsidR="00886819" w:rsidRPr="009E78D7">
        <w:tc>
          <w:tcPr>
            <w:tcW w:w="8250" w:type="dxa"/>
            <w:gridSpan w:val="2"/>
            <w:tcBorders>
              <w:left w:val="nil"/>
              <w:bottom w:val="nil"/>
            </w:tcBorders>
          </w:tcPr>
          <w:p w:rsidR="00886819" w:rsidRPr="009E78D7" w:rsidRDefault="00886819" w:rsidP="004554EA">
            <w:pPr>
              <w:rPr>
                <w:rFonts w:cs="Arial"/>
                <w:b/>
                <w:lang w:val="es-MX"/>
              </w:rPr>
            </w:pPr>
          </w:p>
        </w:tc>
        <w:tc>
          <w:tcPr>
            <w:tcW w:w="4616" w:type="dxa"/>
            <w:tcBorders>
              <w:left w:val="nil"/>
            </w:tcBorders>
          </w:tcPr>
          <w:p w:rsidR="00886819" w:rsidRPr="009E78D7" w:rsidRDefault="00886819" w:rsidP="004554EA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Subtotal</w:t>
            </w:r>
          </w:p>
        </w:tc>
        <w:tc>
          <w:tcPr>
            <w:tcW w:w="1413" w:type="dxa"/>
          </w:tcPr>
          <w:p w:rsidR="00886819" w:rsidRPr="009E78D7" w:rsidRDefault="001E6EEB" w:rsidP="001E6EEB">
            <w:pPr>
              <w:jc w:val="center"/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>40</w:t>
            </w:r>
          </w:p>
        </w:tc>
      </w:tr>
    </w:tbl>
    <w:p w:rsidR="00B10B8E" w:rsidRDefault="00B10B8E" w:rsidP="00F655D0">
      <w:pPr>
        <w:rPr>
          <w:rFonts w:cs="Arial"/>
          <w:b/>
          <w:lang w:val="es-MX"/>
        </w:rPr>
      </w:pPr>
    </w:p>
    <w:p w:rsidR="000E1E23" w:rsidRDefault="000E1E23" w:rsidP="00F655D0">
      <w:pPr>
        <w:rPr>
          <w:rFonts w:cs="Arial"/>
          <w:b/>
          <w:lang w:val="es-MX"/>
        </w:rPr>
      </w:pPr>
    </w:p>
    <w:p w:rsidR="000432E5" w:rsidRDefault="000432E5" w:rsidP="00F655D0">
      <w:pPr>
        <w:rPr>
          <w:rFonts w:cs="Arial"/>
          <w:b/>
          <w:lang w:val="es-MX"/>
        </w:rPr>
      </w:pPr>
    </w:p>
    <w:p w:rsidR="000432E5" w:rsidRDefault="000432E5" w:rsidP="00F655D0">
      <w:pPr>
        <w:rPr>
          <w:rFonts w:cs="Arial"/>
          <w:b/>
          <w:lang w:val="es-MX"/>
        </w:rPr>
      </w:pPr>
    </w:p>
    <w:p w:rsidR="006A0269" w:rsidRDefault="00E22185" w:rsidP="00CE4465">
      <w:pPr>
        <w:numPr>
          <w:ilvl w:val="0"/>
          <w:numId w:val="3"/>
        </w:numPr>
        <w:rPr>
          <w:rFonts w:cs="Arial"/>
          <w:b/>
          <w:lang w:val="es-MX"/>
        </w:rPr>
      </w:pPr>
      <w:r w:rsidRPr="009E78D7">
        <w:rPr>
          <w:rFonts w:cs="Arial"/>
          <w:b/>
          <w:lang w:val="es-MX"/>
        </w:rPr>
        <w:t>DESGLOSE POR UNIDAD TEMÁTICA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616D10" w:rsidRPr="009E78D7">
        <w:trPr>
          <w:trHeight w:val="226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1E78EA" w:rsidRDefault="00616D10" w:rsidP="000B156B">
            <w:pPr>
              <w:pStyle w:val="Ttulo1"/>
              <w:numPr>
                <w:ilvl w:val="0"/>
                <w:numId w:val="0"/>
              </w:numPr>
              <w:jc w:val="left"/>
              <w:rPr>
                <w:b w:val="0"/>
                <w:szCs w:val="22"/>
              </w:rPr>
            </w:pPr>
            <w:r w:rsidRPr="001E78EA">
              <w:rPr>
                <w:szCs w:val="22"/>
                <w:lang w:val="es-MX"/>
              </w:rPr>
              <w:t>Unidad Temática I:</w:t>
            </w:r>
            <w:r w:rsidRPr="001E78EA">
              <w:rPr>
                <w:b w:val="0"/>
                <w:szCs w:val="22"/>
                <w:lang w:val="es-MX"/>
              </w:rPr>
              <w:t xml:space="preserve"> </w:t>
            </w:r>
            <w:r w:rsidR="000432E5" w:rsidRPr="001E78EA">
              <w:rPr>
                <w:szCs w:val="22"/>
              </w:rPr>
              <w:t>Los enfoques participativos y los  diagnósticos comunitarios</w:t>
            </w:r>
          </w:p>
        </w:tc>
      </w:tr>
      <w:tr w:rsidR="00616D10" w:rsidRPr="009E78D7">
        <w:trPr>
          <w:trHeight w:val="285"/>
        </w:trPr>
        <w:tc>
          <w:tcPr>
            <w:tcW w:w="1772" w:type="pct"/>
            <w:shd w:val="clear" w:color="auto" w:fill="auto"/>
            <w:vAlign w:val="center"/>
          </w:tcPr>
          <w:p w:rsidR="00616D10" w:rsidRPr="001E78EA" w:rsidRDefault="00616D10" w:rsidP="000432E5">
            <w:pPr>
              <w:rPr>
                <w:rFonts w:cs="Arial"/>
                <w:b/>
                <w:szCs w:val="22"/>
                <w:lang w:val="es-MX"/>
              </w:rPr>
            </w:pPr>
            <w:r w:rsidRPr="001E78EA">
              <w:rPr>
                <w:rFonts w:cs="Arial"/>
                <w:b/>
                <w:szCs w:val="22"/>
                <w:lang w:val="es-MX"/>
              </w:rPr>
              <w:t xml:space="preserve">Horas Prácticas:  </w:t>
            </w:r>
            <w:r w:rsidR="000432E5" w:rsidRPr="001E78EA">
              <w:rPr>
                <w:rFonts w:cs="Arial"/>
                <w:b/>
                <w:szCs w:val="22"/>
                <w:lang w:val="es-MX"/>
              </w:rPr>
              <w:t>4</w:t>
            </w:r>
          </w:p>
        </w:tc>
        <w:tc>
          <w:tcPr>
            <w:tcW w:w="1586" w:type="pct"/>
            <w:shd w:val="clear" w:color="auto" w:fill="auto"/>
            <w:vAlign w:val="center"/>
          </w:tcPr>
          <w:p w:rsidR="00616D10" w:rsidRPr="001E78E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1E78EA">
              <w:rPr>
                <w:rFonts w:cs="Arial"/>
                <w:b/>
                <w:szCs w:val="22"/>
                <w:lang w:val="es-MX"/>
              </w:rPr>
              <w:t>Horas Teóricas:  8</w:t>
            </w:r>
          </w:p>
        </w:tc>
        <w:tc>
          <w:tcPr>
            <w:tcW w:w="1642" w:type="pct"/>
            <w:shd w:val="clear" w:color="auto" w:fill="auto"/>
            <w:vAlign w:val="center"/>
          </w:tcPr>
          <w:p w:rsidR="00616D10" w:rsidRPr="001E78E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1E78EA">
              <w:rPr>
                <w:rFonts w:cs="Arial"/>
                <w:b/>
                <w:szCs w:val="22"/>
                <w:lang w:val="es-MX"/>
              </w:rPr>
              <w:t xml:space="preserve">Horas Totales: </w:t>
            </w:r>
            <w:r w:rsidR="000432E5" w:rsidRPr="001E78EA">
              <w:rPr>
                <w:rFonts w:cs="Arial"/>
                <w:b/>
                <w:szCs w:val="22"/>
                <w:lang w:val="es-MX"/>
              </w:rPr>
              <w:t xml:space="preserve"> 12</w:t>
            </w:r>
          </w:p>
          <w:p w:rsidR="00616D10" w:rsidRPr="001E78E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1E78EA" w:rsidRDefault="00616D10" w:rsidP="000432E5">
            <w:pPr>
              <w:rPr>
                <w:rFonts w:cs="Arial"/>
                <w:szCs w:val="22"/>
              </w:rPr>
            </w:pPr>
            <w:r w:rsidRPr="001E78EA">
              <w:rPr>
                <w:rFonts w:cs="Arial"/>
                <w:b/>
                <w:szCs w:val="22"/>
                <w:lang w:val="es-MX"/>
              </w:rPr>
              <w:t xml:space="preserve">Objetivo de la unidad temática: </w:t>
            </w:r>
            <w:r w:rsidR="000432E5" w:rsidRPr="001E78EA">
              <w:rPr>
                <w:szCs w:val="22"/>
              </w:rPr>
              <w:t>Objetivo Específico: Identificar los diferentes enfoque participativos y analizar su aplicabilidad en los diagnósticos comunitarios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>Competencias a desarrollar:    Saber, Saber hacer y Ser</w:t>
            </w:r>
          </w:p>
          <w:p w:rsidR="00616D10" w:rsidRPr="005B7C0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</w:p>
          <w:p w:rsidR="00616D10" w:rsidRPr="005B7C0A" w:rsidRDefault="00616D10" w:rsidP="00FB0989">
            <w:pPr>
              <w:pStyle w:val="Estilo2"/>
              <w:rPr>
                <w:rFonts w:eastAsia="MS Mincho"/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 xml:space="preserve">Saber: </w:t>
            </w:r>
            <w:r w:rsidR="00FB0989" w:rsidRPr="005B7C0A">
              <w:rPr>
                <w:rFonts w:eastAsia="MS Mincho"/>
                <w:sz w:val="22"/>
                <w:szCs w:val="22"/>
              </w:rPr>
              <w:t>Reconocer los elementos que permitan conceptualizar el diagnóstico y la participación</w:t>
            </w:r>
          </w:p>
          <w:p w:rsidR="00616D10" w:rsidRPr="005B7C0A" w:rsidRDefault="00616D10" w:rsidP="00FB0989">
            <w:pPr>
              <w:pStyle w:val="Estilo2"/>
              <w:rPr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 xml:space="preserve">Saber hacer: </w:t>
            </w:r>
            <w:r w:rsidR="00FB0989" w:rsidRPr="005B7C0A">
              <w:rPr>
                <w:sz w:val="22"/>
                <w:szCs w:val="22"/>
              </w:rPr>
              <w:t>Construir el concepto de diagnóstico</w:t>
            </w:r>
            <w:r w:rsidRPr="005B7C0A">
              <w:rPr>
                <w:sz w:val="22"/>
                <w:szCs w:val="22"/>
              </w:rPr>
              <w:tab/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Ser: </w:t>
            </w:r>
            <w:r w:rsidR="00FB0989" w:rsidRPr="005B7C0A">
              <w:rPr>
                <w:rFonts w:cs="Arial"/>
                <w:szCs w:val="22"/>
                <w:lang w:val="es-MX"/>
              </w:rPr>
              <w:t xml:space="preserve">Escucha, analítico 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Saber: </w:t>
            </w:r>
            <w:r w:rsidR="00FB0989" w:rsidRPr="005B7C0A">
              <w:rPr>
                <w:rFonts w:eastAsia="MS Mincho"/>
                <w:szCs w:val="22"/>
              </w:rPr>
              <w:t>Reconocer la importancia del uso del diagnóstico en los estudios comunitarios</w:t>
            </w:r>
          </w:p>
          <w:p w:rsidR="00616D10" w:rsidRPr="005B7C0A" w:rsidRDefault="00616D10" w:rsidP="00FB0989">
            <w:pPr>
              <w:pStyle w:val="Estilo2"/>
              <w:rPr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 xml:space="preserve">Saber hacer: </w:t>
            </w:r>
            <w:r w:rsidR="00FB0989" w:rsidRPr="005B7C0A">
              <w:rPr>
                <w:sz w:val="22"/>
                <w:szCs w:val="22"/>
              </w:rPr>
              <w:t>Valorar la aplicación del diagnóstico en un contexto determinado</w:t>
            </w:r>
            <w:r w:rsidRPr="005B7C0A">
              <w:rPr>
                <w:sz w:val="22"/>
                <w:szCs w:val="22"/>
              </w:rPr>
              <w:t xml:space="preserve">. 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Ser: </w:t>
            </w:r>
            <w:r w:rsidR="00FB0989" w:rsidRPr="005B7C0A">
              <w:rPr>
                <w:rFonts w:cs="Arial"/>
                <w:szCs w:val="22"/>
                <w:lang w:val="es-MX"/>
              </w:rPr>
              <w:t>Proactivo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Saber: </w:t>
            </w:r>
            <w:r w:rsidR="006F51E8" w:rsidRPr="005B7C0A">
              <w:rPr>
                <w:bCs/>
                <w:szCs w:val="22"/>
                <w:lang w:eastAsia="es-MX"/>
              </w:rPr>
              <w:t>Reconocer los diversos enfoques participativos en la investigación social</w:t>
            </w:r>
            <w:r w:rsidRPr="005B7C0A">
              <w:rPr>
                <w:rFonts w:cs="Arial"/>
                <w:szCs w:val="22"/>
                <w:lang w:val="es-MX"/>
              </w:rPr>
              <w:tab/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Saber hacer: </w:t>
            </w:r>
            <w:r w:rsidR="006F51E8" w:rsidRPr="005B7C0A">
              <w:rPr>
                <w:szCs w:val="22"/>
              </w:rPr>
              <w:t>Diseñar el Diagnóstico Comunitario a partir del enfoque seleccionado</w:t>
            </w:r>
            <w:r w:rsidRPr="005B7C0A">
              <w:rPr>
                <w:rFonts w:cs="Arial"/>
                <w:szCs w:val="22"/>
                <w:lang w:val="es-MX"/>
              </w:rPr>
              <w:t xml:space="preserve">. </w:t>
            </w:r>
          </w:p>
          <w:p w:rsidR="00616D10" w:rsidRPr="005B7C0A" w:rsidRDefault="00616D10" w:rsidP="006F51E8">
            <w:pPr>
              <w:pStyle w:val="Estilo2"/>
              <w:rPr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 xml:space="preserve">Ser: </w:t>
            </w:r>
            <w:r w:rsidR="006F51E8" w:rsidRPr="005B7C0A">
              <w:rPr>
                <w:sz w:val="22"/>
                <w:szCs w:val="22"/>
              </w:rPr>
              <w:t>Escucha activa, Participativo, Tolerante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Saber: </w:t>
            </w:r>
            <w:r w:rsidR="00597DC3" w:rsidRPr="005B7C0A">
              <w:rPr>
                <w:szCs w:val="22"/>
              </w:rPr>
              <w:t>Identificar los tipos de diagnósticos utilizados en los estudios comunitarios</w:t>
            </w:r>
            <w:r w:rsidRPr="005B7C0A">
              <w:rPr>
                <w:rFonts w:cs="Arial"/>
                <w:szCs w:val="22"/>
                <w:lang w:val="es-MX"/>
              </w:rPr>
              <w:t xml:space="preserve">. 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 xml:space="preserve">Saber hacer: </w:t>
            </w:r>
            <w:r w:rsidR="00597DC3" w:rsidRPr="005B7C0A">
              <w:rPr>
                <w:szCs w:val="22"/>
              </w:rPr>
              <w:t>Evaluar  la aplicación del DP en el contexto comunitario</w:t>
            </w:r>
          </w:p>
          <w:p w:rsidR="00616D10" w:rsidRPr="005B7C0A" w:rsidRDefault="00597DC3" w:rsidP="00597DC3">
            <w:pPr>
              <w:pStyle w:val="Estilo2"/>
              <w:rPr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>Ser: Analítico, Proactivo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5B7C0A" w:rsidRDefault="00616D10" w:rsidP="00597DC3">
            <w:pPr>
              <w:rPr>
                <w:rFonts w:cs="Arial"/>
                <w:b/>
                <w:szCs w:val="22"/>
                <w:lang w:val="es-MX"/>
              </w:rPr>
            </w:pP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5B7C0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5B7C0A">
              <w:rPr>
                <w:rFonts w:cs="Arial"/>
                <w:b/>
                <w:szCs w:val="22"/>
                <w:lang w:val="es-MX"/>
              </w:rPr>
              <w:t>Temas:</w:t>
            </w:r>
          </w:p>
          <w:p w:rsidR="00597DC3" w:rsidRPr="005B7C0A" w:rsidRDefault="00616D10" w:rsidP="00597DC3">
            <w:pPr>
              <w:pStyle w:val="Estilo2"/>
              <w:rPr>
                <w:rFonts w:eastAsia="Calibri"/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>1.1</w:t>
            </w:r>
            <w:r w:rsidRPr="005B7C0A">
              <w:rPr>
                <w:sz w:val="22"/>
                <w:szCs w:val="22"/>
              </w:rPr>
              <w:tab/>
            </w:r>
            <w:r w:rsidR="00597DC3" w:rsidRPr="005B7C0A">
              <w:rPr>
                <w:rFonts w:eastAsia="Calibri"/>
                <w:sz w:val="22"/>
                <w:szCs w:val="22"/>
              </w:rPr>
              <w:t>Conceptualización de diagnóstico participativo</w:t>
            </w:r>
          </w:p>
          <w:p w:rsidR="00616D10" w:rsidRPr="005B7C0A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5B7C0A">
              <w:rPr>
                <w:rFonts w:cs="Arial"/>
                <w:szCs w:val="22"/>
                <w:lang w:val="es-MX"/>
              </w:rPr>
              <w:t>1.2</w:t>
            </w:r>
            <w:r w:rsidRPr="005B7C0A">
              <w:rPr>
                <w:rFonts w:cs="Arial"/>
                <w:szCs w:val="22"/>
                <w:lang w:val="es-MX"/>
              </w:rPr>
              <w:tab/>
            </w:r>
            <w:r w:rsidR="00597DC3" w:rsidRPr="005B7C0A">
              <w:rPr>
                <w:szCs w:val="22"/>
              </w:rPr>
              <w:t>Los enfoques participativos en la investigación social</w:t>
            </w:r>
            <w:r w:rsidRPr="005B7C0A">
              <w:rPr>
                <w:rFonts w:cs="Arial"/>
                <w:szCs w:val="22"/>
                <w:lang w:val="es-MX"/>
              </w:rPr>
              <w:t>.</w:t>
            </w:r>
          </w:p>
          <w:p w:rsidR="00616D10" w:rsidRPr="005B7C0A" w:rsidRDefault="00616D10" w:rsidP="00597DC3">
            <w:pPr>
              <w:pStyle w:val="Estilo2"/>
              <w:rPr>
                <w:rFonts w:eastAsia="Calibri"/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>1.3</w:t>
            </w:r>
            <w:r w:rsidRPr="005B7C0A">
              <w:rPr>
                <w:sz w:val="22"/>
                <w:szCs w:val="22"/>
              </w:rPr>
              <w:tab/>
            </w:r>
            <w:r w:rsidR="00597DC3" w:rsidRPr="005B7C0A">
              <w:rPr>
                <w:rFonts w:eastAsia="Calibri"/>
                <w:sz w:val="22"/>
                <w:szCs w:val="22"/>
              </w:rPr>
              <w:t>Tipos  de diagnóstico</w:t>
            </w:r>
            <w:r w:rsidRPr="005B7C0A">
              <w:rPr>
                <w:sz w:val="22"/>
                <w:szCs w:val="22"/>
              </w:rPr>
              <w:t>.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5B7C0A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5B7C0A">
              <w:rPr>
                <w:rFonts w:cs="Arial"/>
                <w:b/>
                <w:szCs w:val="22"/>
                <w:lang w:val="es-MX"/>
              </w:rPr>
              <w:t xml:space="preserve">Metodología de enseñanza-aprendizaje </w:t>
            </w:r>
          </w:p>
          <w:p w:rsidR="001E78EA" w:rsidRPr="005B7C0A" w:rsidRDefault="001E78EA" w:rsidP="001E78EA">
            <w:pPr>
              <w:pStyle w:val="Estilo2"/>
              <w:rPr>
                <w:b/>
                <w:bCs/>
                <w:sz w:val="22"/>
                <w:szCs w:val="22"/>
                <w:lang w:eastAsia="es-MX"/>
              </w:rPr>
            </w:pPr>
            <w:r w:rsidRPr="005B7C0A">
              <w:rPr>
                <w:bCs/>
                <w:sz w:val="22"/>
                <w:szCs w:val="22"/>
                <w:lang w:eastAsia="es-MX"/>
              </w:rPr>
              <w:t>Promoverá el aprendizaje en</w:t>
            </w:r>
            <w:r w:rsidRPr="005B7C0A">
              <w:rPr>
                <w:b/>
                <w:bCs/>
                <w:sz w:val="22"/>
                <w:szCs w:val="22"/>
                <w:lang w:eastAsia="es-MX"/>
              </w:rPr>
              <w:t xml:space="preserve"> binas.</w:t>
            </w:r>
          </w:p>
          <w:p w:rsidR="00616D10" w:rsidRPr="005B7C0A" w:rsidRDefault="001E78EA" w:rsidP="001E78EA">
            <w:pPr>
              <w:rPr>
                <w:bCs/>
                <w:szCs w:val="22"/>
                <w:lang w:eastAsia="es-MX"/>
              </w:rPr>
            </w:pPr>
            <w:r w:rsidRPr="005B7C0A">
              <w:rPr>
                <w:bCs/>
                <w:szCs w:val="22"/>
                <w:lang w:eastAsia="es-MX"/>
              </w:rPr>
              <w:t>Establecerá en el dialogo grupal participativo</w:t>
            </w:r>
          </w:p>
          <w:p w:rsidR="001E78EA" w:rsidRPr="005B7C0A" w:rsidRDefault="001E78EA" w:rsidP="001E78EA">
            <w:pPr>
              <w:rPr>
                <w:bCs/>
                <w:szCs w:val="22"/>
                <w:lang w:eastAsia="es-MX"/>
              </w:rPr>
            </w:pPr>
            <w:r w:rsidRPr="005B7C0A">
              <w:rPr>
                <w:bCs/>
                <w:szCs w:val="22"/>
                <w:lang w:eastAsia="es-MX"/>
              </w:rPr>
              <w:t>Según las necesidades de aprendizaje el profesor será el facilitador del trabajo colectivo</w:t>
            </w:r>
          </w:p>
          <w:p w:rsidR="001C7AC2" w:rsidRPr="005B7C0A" w:rsidRDefault="001C7AC2" w:rsidP="001C7AC2">
            <w:pPr>
              <w:pStyle w:val="Estilo2"/>
              <w:rPr>
                <w:sz w:val="22"/>
                <w:szCs w:val="22"/>
              </w:rPr>
            </w:pPr>
            <w:r w:rsidRPr="005B7C0A">
              <w:rPr>
                <w:sz w:val="22"/>
                <w:szCs w:val="22"/>
              </w:rPr>
              <w:t>Usar información, datos,  cartografía y otros medios en estudios regionales para diagnósticos</w:t>
            </w:r>
          </w:p>
          <w:p w:rsidR="00616D10" w:rsidRPr="005B7C0A" w:rsidRDefault="001C7AC2" w:rsidP="001C7AC2">
            <w:pPr>
              <w:rPr>
                <w:rFonts w:cs="Arial"/>
                <w:szCs w:val="22"/>
              </w:rPr>
            </w:pPr>
            <w:r w:rsidRPr="005B7C0A">
              <w:rPr>
                <w:szCs w:val="22"/>
              </w:rPr>
              <w:t>Interpretar información y cartografía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lang w:val="es-MX"/>
              </w:rPr>
            </w:pPr>
            <w:r w:rsidRPr="00E1495F">
              <w:rPr>
                <w:rFonts w:cs="Arial"/>
                <w:b/>
                <w:lang w:val="es-MX"/>
              </w:rPr>
              <w:t>Evaluación del aprendizaje</w:t>
            </w:r>
            <w:r>
              <w:rPr>
                <w:rFonts w:cs="Arial"/>
                <w:b/>
                <w:lang w:val="es-MX"/>
              </w:rPr>
              <w:t xml:space="preserve">: </w:t>
            </w:r>
            <w:r w:rsidR="005B7C0A">
              <w:rPr>
                <w:rFonts w:cs="Arial"/>
                <w:szCs w:val="22"/>
              </w:rPr>
              <w:t>Planeación de su trabajo comunitario, incluyendo el reporte de las actividades iniciales de sensibilización para el diag</w:t>
            </w:r>
            <w:r w:rsidR="005B7C0A" w:rsidRPr="001C7AC2">
              <w:rPr>
                <w:rFonts w:cs="Arial"/>
                <w:szCs w:val="22"/>
              </w:rPr>
              <w:t xml:space="preserve">nóstico participativo así como documento sobre el </w:t>
            </w:r>
            <w:r w:rsidR="005B7C0A" w:rsidRPr="001C7AC2">
              <w:rPr>
                <w:bCs/>
                <w:szCs w:val="22"/>
                <w:lang w:eastAsia="es-MX"/>
              </w:rPr>
              <w:t>Manejo de concepto de diagnóstico participativo</w:t>
            </w:r>
            <w:r w:rsidR="005B7C0A" w:rsidRPr="001C7AC2">
              <w:rPr>
                <w:rFonts w:cs="Arial"/>
                <w:szCs w:val="22"/>
              </w:rPr>
              <w:t>.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Default="00616D10" w:rsidP="000B156B">
            <w:pPr>
              <w:rPr>
                <w:rFonts w:cs="Arial"/>
                <w:lang w:val="es-MX"/>
              </w:rPr>
            </w:pPr>
            <w:r w:rsidRPr="00E1495F">
              <w:rPr>
                <w:rFonts w:cs="Arial"/>
                <w:b/>
                <w:lang w:val="es-MX"/>
              </w:rPr>
              <w:t>Bibliografía básica</w:t>
            </w:r>
            <w:r>
              <w:rPr>
                <w:rFonts w:cs="Arial"/>
                <w:lang w:val="es-MX"/>
              </w:rPr>
              <w:t>: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lang w:val="es-MX"/>
              </w:rPr>
            </w:pPr>
            <w:r w:rsidRPr="000173AC">
              <w:rPr>
                <w:rFonts w:cs="Arial"/>
              </w:rPr>
              <w:t xml:space="preserve">Aguilar Idañez y María José. 2001. </w:t>
            </w:r>
            <w:r w:rsidRPr="000173AC">
              <w:rPr>
                <w:rFonts w:cs="Arial"/>
                <w:i/>
                <w:lang w:val="es-MX"/>
              </w:rPr>
              <w:t>“Diagnóstico social”</w:t>
            </w:r>
            <w:r w:rsidRPr="000173AC">
              <w:rPr>
                <w:rFonts w:cs="Arial"/>
                <w:lang w:val="es-MX"/>
              </w:rPr>
              <w:t>. Buenos Aires, Argentina, 9 a 20 pp. Grupo Editorial Lummen.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lang w:val="es-MX"/>
              </w:rPr>
            </w:pPr>
            <w:r w:rsidRPr="000173AC">
              <w:rPr>
                <w:rFonts w:cs="Arial"/>
                <w:lang w:val="es-MX"/>
              </w:rPr>
              <w:t xml:space="preserve">Majid Rahnema. 2001. </w:t>
            </w:r>
            <w:r w:rsidRPr="000173AC">
              <w:rPr>
                <w:rFonts w:cs="Arial"/>
                <w:i/>
                <w:lang w:val="es-MX"/>
              </w:rPr>
              <w:t xml:space="preserve">“Participación”, en Sachs Wolfgang (coord.) (2001). Diccionario del Desarrollo. Una guía del conocimiento como poder. </w:t>
            </w:r>
            <w:r w:rsidRPr="000173AC">
              <w:rPr>
                <w:rFonts w:cs="Arial"/>
                <w:lang w:val="es-MX"/>
              </w:rPr>
              <w:t xml:space="preserve">México. </w:t>
            </w:r>
            <w:r w:rsidRPr="000173AC">
              <w:rPr>
                <w:rFonts w:cs="Arial"/>
                <w:i/>
                <w:lang w:val="es-MX"/>
              </w:rPr>
              <w:t xml:space="preserve"> </w:t>
            </w:r>
            <w:r w:rsidRPr="000173AC">
              <w:rPr>
                <w:rFonts w:cs="Arial"/>
                <w:lang w:val="es-MX"/>
              </w:rPr>
              <w:t>pp.239-260. Galileo Ediciones-Universidad de Sinaloa.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</w:rPr>
            </w:pPr>
            <w:r w:rsidRPr="000173AC">
              <w:rPr>
                <w:rFonts w:cs="Arial"/>
              </w:rPr>
              <w:t xml:space="preserve">Montero, Maritza. 2006. </w:t>
            </w:r>
            <w:r w:rsidRPr="000173AC">
              <w:rPr>
                <w:rFonts w:cs="Arial"/>
                <w:i/>
              </w:rPr>
              <w:t>“El método en la Psicología comunitaria,”, en Hacer para Transformar.</w:t>
            </w:r>
            <w:r w:rsidRPr="000173AC">
              <w:rPr>
                <w:rFonts w:cs="Arial"/>
                <w:lang w:val="es-MX"/>
              </w:rPr>
              <w:t xml:space="preserve"> Buenos Aires, Argentina. pp. 27 – 48.</w:t>
            </w:r>
            <w:r w:rsidRPr="000173AC">
              <w:rPr>
                <w:rFonts w:cs="Arial"/>
              </w:rPr>
              <w:t xml:space="preserve"> Paidos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lang w:val="es-MX"/>
              </w:rPr>
            </w:pPr>
            <w:r w:rsidRPr="000173AC">
              <w:rPr>
                <w:rFonts w:cs="Arial"/>
              </w:rPr>
              <w:t xml:space="preserve">Geilfus, Frans. </w:t>
            </w:r>
            <w:r w:rsidRPr="000173AC">
              <w:rPr>
                <w:rFonts w:cs="Arial"/>
                <w:i/>
              </w:rPr>
              <w:t xml:space="preserve">80 herramientas para el desarrollo participativo. </w:t>
            </w:r>
            <w:r w:rsidRPr="000173AC">
              <w:rPr>
                <w:rFonts w:cs="Arial"/>
              </w:rPr>
              <w:t>GTZ-ICA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lang w:val="es-MX"/>
              </w:rPr>
            </w:pPr>
            <w:r w:rsidRPr="000173AC">
              <w:rPr>
                <w:rFonts w:cs="Arial"/>
              </w:rPr>
              <w:t>Yopo, Boris. 1984.</w:t>
            </w:r>
            <w:r w:rsidRPr="000173AC">
              <w:rPr>
                <w:rFonts w:cs="Arial"/>
                <w:i/>
              </w:rPr>
              <w:t xml:space="preserve"> Metodología de la investigación participativa.</w:t>
            </w:r>
            <w:r w:rsidRPr="000173AC">
              <w:rPr>
                <w:rFonts w:cs="Arial"/>
              </w:rPr>
              <w:t xml:space="preserve"> Cuadernos del CREFAL núm. 16,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lang w:val="es-MX"/>
              </w:rPr>
            </w:pPr>
            <w:r w:rsidRPr="000173AC">
              <w:rPr>
                <w:rFonts w:cs="Arial"/>
              </w:rPr>
              <w:t xml:space="preserve">Latapí, Pablo. 1986. </w:t>
            </w:r>
            <w:r w:rsidRPr="000173AC">
              <w:rPr>
                <w:rFonts w:cs="Arial"/>
                <w:i/>
              </w:rPr>
              <w:t xml:space="preserve">“Algunas reflexiones sobre la Participación”, en AA.VV, </w:t>
            </w:r>
            <w:r w:rsidRPr="000173AC">
              <w:rPr>
                <w:rFonts w:cs="Arial"/>
                <w:i/>
                <w:iCs/>
              </w:rPr>
              <w:t>Investigación Participativa: algunos aspectos críticos y problemáticos</w:t>
            </w:r>
            <w:r w:rsidRPr="000173AC">
              <w:rPr>
                <w:rFonts w:cs="Arial"/>
                <w:i/>
              </w:rPr>
              <w:t>, en Cuadernos del CREFAL, núm. 18</w:t>
            </w:r>
          </w:p>
          <w:p w:rsidR="00794947" w:rsidRPr="000173AC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</w:rPr>
            </w:pPr>
            <w:r w:rsidRPr="000173AC">
              <w:rPr>
                <w:rFonts w:cs="Arial"/>
              </w:rPr>
              <w:t xml:space="preserve">Barquera, Humberto. 1986. </w:t>
            </w:r>
            <w:r w:rsidRPr="000173AC">
              <w:rPr>
                <w:rFonts w:cs="Arial"/>
                <w:i/>
              </w:rPr>
              <w:t xml:space="preserve">“Una revisión Sintética de Investigación participativa”, en AA.VV, </w:t>
            </w:r>
            <w:r w:rsidRPr="000173AC">
              <w:rPr>
                <w:rFonts w:cs="Arial"/>
                <w:i/>
                <w:iCs/>
              </w:rPr>
              <w:t>Investigación Participativa: algunos aspectos críticos y problemáticos</w:t>
            </w:r>
            <w:r w:rsidRPr="000173AC">
              <w:rPr>
                <w:rFonts w:cs="Arial"/>
                <w:i/>
              </w:rPr>
              <w:t>, en Cuadernos del CREFAL, núm. 18</w:t>
            </w:r>
            <w:r w:rsidRPr="000173AC">
              <w:rPr>
                <w:rFonts w:cs="Arial"/>
              </w:rPr>
              <w:t xml:space="preserve"> </w:t>
            </w:r>
          </w:p>
          <w:p w:rsidR="00794947" w:rsidRPr="00794947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szCs w:val="22"/>
                <w:lang w:val="es-MX"/>
              </w:rPr>
            </w:pPr>
            <w:r w:rsidRPr="00794947">
              <w:rPr>
                <w:rFonts w:cs="Arial"/>
              </w:rPr>
              <w:t xml:space="preserve">Schmelkes, Sylvia, 1986. </w:t>
            </w:r>
            <w:r w:rsidRPr="00794947">
              <w:rPr>
                <w:rFonts w:cs="Arial"/>
                <w:i/>
              </w:rPr>
              <w:t xml:space="preserve">“Fundamentos teóricos de la investigación participativa”, en AA.VV, </w:t>
            </w:r>
            <w:r w:rsidRPr="00794947">
              <w:rPr>
                <w:rFonts w:cs="Arial"/>
                <w:i/>
                <w:iCs/>
              </w:rPr>
              <w:t>Investigación Participativa: algunos aspectos críticos y problemáticos</w:t>
            </w:r>
            <w:r w:rsidRPr="00794947">
              <w:rPr>
                <w:rFonts w:cs="Arial"/>
                <w:i/>
              </w:rPr>
              <w:t>, Cuadernos del CREFAL, núm. 18</w:t>
            </w:r>
            <w:r w:rsidRPr="000173AC">
              <w:rPr>
                <w:rFonts w:cs="Arial"/>
              </w:rPr>
              <w:t xml:space="preserve"> </w:t>
            </w:r>
          </w:p>
          <w:p w:rsidR="00616D10" w:rsidRPr="00794947" w:rsidRDefault="00794947" w:rsidP="00794947">
            <w:pPr>
              <w:pStyle w:val="Prrafodelista"/>
              <w:numPr>
                <w:ilvl w:val="0"/>
                <w:numId w:val="7"/>
              </w:numPr>
              <w:rPr>
                <w:rFonts w:cs="Arial"/>
                <w:szCs w:val="22"/>
                <w:lang w:val="es-MX"/>
              </w:rPr>
            </w:pPr>
            <w:r w:rsidRPr="000173AC">
              <w:rPr>
                <w:rFonts w:cs="Arial"/>
              </w:rPr>
              <w:t xml:space="preserve">Montero, Maritza. 2006. </w:t>
            </w:r>
            <w:r w:rsidRPr="000173AC">
              <w:rPr>
                <w:rFonts w:cs="Arial"/>
                <w:i/>
              </w:rPr>
              <w:t>“El método en la Psicología comunitaria,”, en Hacer para Transformar.</w:t>
            </w:r>
            <w:r w:rsidRPr="000173AC">
              <w:rPr>
                <w:rFonts w:cs="Arial"/>
                <w:lang w:val="es-MX"/>
              </w:rPr>
              <w:t xml:space="preserve"> Buenos Aires, Argentina. pp. 121 a 158.</w:t>
            </w:r>
            <w:r w:rsidRPr="000173AC">
              <w:rPr>
                <w:rFonts w:cs="Arial"/>
              </w:rPr>
              <w:t xml:space="preserve"> Paidos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lang w:val="es-MX"/>
              </w:rPr>
            </w:pPr>
            <w:r w:rsidRPr="00E1495F">
              <w:rPr>
                <w:rFonts w:cs="Arial"/>
                <w:b/>
                <w:lang w:val="es-MX"/>
              </w:rPr>
              <w:t>Bibliografía complementaria</w:t>
            </w:r>
          </w:p>
          <w:p w:rsidR="00794947" w:rsidRDefault="00794947" w:rsidP="00794947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3E6">
              <w:rPr>
                <w:rFonts w:ascii="Arial" w:hAnsi="Arial" w:cs="Arial"/>
                <w:bCs/>
                <w:sz w:val="22"/>
                <w:szCs w:val="22"/>
              </w:rPr>
              <w:t xml:space="preserve">Muñoz Corvalán, J.: </w:t>
            </w:r>
            <w:r w:rsidRPr="00D273E6">
              <w:rPr>
                <w:rFonts w:ascii="Arial" w:hAnsi="Arial" w:cs="Arial"/>
                <w:sz w:val="22"/>
                <w:szCs w:val="22"/>
              </w:rPr>
              <w:t xml:space="preserve">"Intervención comunitaria: concepto. El desarrollo comunitario", en Contribuciones a las Ciencias Sociales, Noviembre 2012, www.eumed.net/rev/cccss/22/ </w:t>
            </w:r>
          </w:p>
          <w:p w:rsidR="00D069A2" w:rsidRPr="00BF1FB7" w:rsidRDefault="00794947" w:rsidP="00BF1FB7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Carlos A. Muñoz Lagos. Reflexiones en torno al diagnóstico regional y sus fundamentos.2002. Rev. Geog. Venez. Vol 43(1)2002, 129-148.</w:t>
            </w:r>
          </w:p>
        </w:tc>
      </w:tr>
    </w:tbl>
    <w:p w:rsidR="000173AC" w:rsidRDefault="000173AC" w:rsidP="00895FF8">
      <w:pPr>
        <w:ind w:left="1080"/>
        <w:rPr>
          <w:rFonts w:cs="Arial"/>
          <w:b/>
          <w:lang w:val="es-MX"/>
        </w:rPr>
      </w:pPr>
    </w:p>
    <w:p w:rsidR="000173AC" w:rsidRDefault="000173AC" w:rsidP="00DC752E">
      <w:pPr>
        <w:rPr>
          <w:rFonts w:cs="Arial"/>
          <w:b/>
          <w:lang w:val="es-MX"/>
        </w:rPr>
      </w:pPr>
    </w:p>
    <w:p w:rsidR="000173AC" w:rsidRPr="000173AC" w:rsidRDefault="000173AC" w:rsidP="00895FF8">
      <w:pPr>
        <w:ind w:left="1080"/>
        <w:rPr>
          <w:rFonts w:cs="Arial"/>
          <w:b/>
        </w:rPr>
      </w:pPr>
    </w:p>
    <w:tbl>
      <w:tblPr>
        <w:tblpPr w:leftFromText="141" w:rightFromText="141" w:vertAnchor="text" w:horzAnchor="page" w:tblpX="1063" w:tblpY="-1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616D10" w:rsidRPr="009E78D7">
        <w:trPr>
          <w:trHeight w:val="226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Unidad Temática</w:t>
            </w:r>
            <w:r>
              <w:rPr>
                <w:rFonts w:cs="Arial"/>
                <w:b/>
                <w:lang w:val="es-MX"/>
              </w:rPr>
              <w:t xml:space="preserve"> II: </w:t>
            </w:r>
            <w:r w:rsidRPr="00445B21">
              <w:rPr>
                <w:rFonts w:cs="Arial"/>
                <w:b/>
                <w:szCs w:val="22"/>
              </w:rPr>
              <w:t xml:space="preserve"> </w:t>
            </w:r>
            <w:r w:rsidR="00D1281D" w:rsidRPr="00F736F4">
              <w:t xml:space="preserve"> El Diagnóstico participativo y </w:t>
            </w:r>
            <w:r w:rsidR="00D1281D">
              <w:t xml:space="preserve">el </w:t>
            </w:r>
            <w:r w:rsidR="00D1281D" w:rsidRPr="00F736F4">
              <w:t>desarrollo comunitario</w:t>
            </w:r>
          </w:p>
        </w:tc>
      </w:tr>
      <w:tr w:rsidR="00616D10" w:rsidRPr="009E78D7">
        <w:trPr>
          <w:trHeight w:val="252"/>
        </w:trPr>
        <w:tc>
          <w:tcPr>
            <w:tcW w:w="1772" w:type="pct"/>
            <w:shd w:val="clear" w:color="auto" w:fill="auto"/>
            <w:vAlign w:val="center"/>
          </w:tcPr>
          <w:p w:rsidR="00616D10" w:rsidRPr="009E78D7" w:rsidRDefault="00616D10" w:rsidP="00D1281D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Horas Prácticas: </w:t>
            </w:r>
            <w:r w:rsidR="00D1281D">
              <w:rPr>
                <w:rFonts w:cs="Arial"/>
                <w:b/>
                <w:lang w:val="es-MX"/>
              </w:rPr>
              <w:t>16</w:t>
            </w:r>
          </w:p>
        </w:tc>
        <w:tc>
          <w:tcPr>
            <w:tcW w:w="1586" w:type="pct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Horas Teóricas: </w:t>
            </w:r>
            <w:r w:rsidR="00D1281D">
              <w:rPr>
                <w:rFonts w:cs="Arial"/>
                <w:b/>
                <w:lang w:val="es-MX"/>
              </w:rPr>
              <w:t>8</w:t>
            </w:r>
          </w:p>
        </w:tc>
        <w:tc>
          <w:tcPr>
            <w:tcW w:w="1642" w:type="pct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Horas Totales: </w:t>
            </w:r>
            <w:r w:rsidR="00D1281D">
              <w:rPr>
                <w:rFonts w:cs="Arial"/>
                <w:b/>
                <w:lang w:val="es-MX"/>
              </w:rPr>
              <w:t>2</w:t>
            </w:r>
            <w:r>
              <w:rPr>
                <w:rFonts w:cs="Arial"/>
                <w:b/>
                <w:lang w:val="es-MX"/>
              </w:rPr>
              <w:t>4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D1281D">
            <w:pPr>
              <w:rPr>
                <w:rFonts w:cs="Arial"/>
                <w:b/>
                <w:lang w:val="es-MX"/>
              </w:rPr>
            </w:pPr>
            <w:r>
              <w:rPr>
                <w:rFonts w:cs="Arial"/>
                <w:b/>
                <w:lang w:val="es-MX"/>
              </w:rPr>
              <w:t xml:space="preserve">Objetivo de la unidad temática: </w:t>
            </w:r>
            <w:r w:rsidR="00D1281D" w:rsidRPr="00C70A10">
              <w:t xml:space="preserve"> Aplicar </w:t>
            </w:r>
            <w:r w:rsidR="00D1281D">
              <w:t>herramientas e instrumentos para realizar un</w:t>
            </w:r>
            <w:r w:rsidR="00D1281D" w:rsidRPr="00C70A10">
              <w:t xml:space="preserve"> diagnóstico participativo </w:t>
            </w:r>
            <w:r w:rsidR="00D1281D">
              <w:t>que permita identificar fortalezas, debilidades, oportunidades y amenazas relacionada con el desarrollo comunitario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DC752E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DC752E">
              <w:rPr>
                <w:rFonts w:cs="Arial"/>
                <w:szCs w:val="22"/>
                <w:lang w:val="es-MX"/>
              </w:rPr>
              <w:t xml:space="preserve">Competencias a desarrollar: </w:t>
            </w:r>
          </w:p>
          <w:p w:rsidR="00DC752E" w:rsidRDefault="00DC752E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DC752E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DC752E">
              <w:rPr>
                <w:rFonts w:cs="Arial"/>
                <w:szCs w:val="22"/>
                <w:lang w:val="es-MX"/>
              </w:rPr>
              <w:t xml:space="preserve">Saber. </w:t>
            </w:r>
            <w:r w:rsidR="00DC752E" w:rsidRPr="00DC752E">
              <w:rPr>
                <w:szCs w:val="22"/>
              </w:rPr>
              <w:t xml:space="preserve"> Identificar los elementos que permiten elaborar un diagnóstico participativo (delimitar el área de estudio, delimitación de la muestra, carta descriptiva, técnicas pedagógicas, organización, Perfil del facilitador)  </w:t>
            </w:r>
          </w:p>
          <w:p w:rsidR="00DC752E" w:rsidRPr="00DC752E" w:rsidRDefault="00DC752E" w:rsidP="00DC752E">
            <w:pPr>
              <w:pStyle w:val="Estilo2"/>
              <w:rPr>
                <w:sz w:val="22"/>
                <w:szCs w:val="22"/>
              </w:rPr>
            </w:pPr>
            <w:r w:rsidRPr="00DC752E">
              <w:rPr>
                <w:sz w:val="22"/>
                <w:szCs w:val="22"/>
              </w:rPr>
              <w:t>Saber hacer:  Formular un  diagnóstico participativo</w:t>
            </w:r>
          </w:p>
          <w:p w:rsidR="00DC752E" w:rsidRPr="00DC752E" w:rsidRDefault="00DC752E" w:rsidP="00DC752E">
            <w:pPr>
              <w:pStyle w:val="Estilo2"/>
              <w:rPr>
                <w:sz w:val="22"/>
                <w:szCs w:val="22"/>
              </w:rPr>
            </w:pPr>
            <w:r w:rsidRPr="00DC752E">
              <w:rPr>
                <w:sz w:val="22"/>
                <w:szCs w:val="22"/>
              </w:rPr>
              <w:t>Ser:  Analítico</w:t>
            </w:r>
            <w:r>
              <w:rPr>
                <w:sz w:val="22"/>
                <w:szCs w:val="22"/>
              </w:rPr>
              <w:t>, c</w:t>
            </w:r>
            <w:r w:rsidRPr="00DC752E">
              <w:rPr>
                <w:sz w:val="22"/>
                <w:szCs w:val="22"/>
              </w:rPr>
              <w:t>omprometido</w:t>
            </w:r>
          </w:p>
          <w:p w:rsidR="00616D10" w:rsidRPr="00DC752E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616D10" w:rsidRPr="00DC752E" w:rsidRDefault="00DC752E" w:rsidP="000B156B">
            <w:pPr>
              <w:rPr>
                <w:rFonts w:cs="Arial"/>
                <w:szCs w:val="22"/>
                <w:lang w:val="es-MX"/>
              </w:rPr>
            </w:pPr>
            <w:r w:rsidRPr="00DC752E">
              <w:rPr>
                <w:rFonts w:cs="Arial"/>
                <w:szCs w:val="22"/>
                <w:lang w:val="es-MX"/>
              </w:rPr>
              <w:t xml:space="preserve">Saber: </w:t>
            </w:r>
            <w:r w:rsidRPr="00DC752E">
              <w:rPr>
                <w:szCs w:val="22"/>
              </w:rPr>
              <w:t xml:space="preserve"> Identificar  técnicas para la identificación de problemáticas y necesidades para el desarrollo comunitario y regional a partir del uso del DP</w:t>
            </w:r>
          </w:p>
          <w:p w:rsidR="00DC752E" w:rsidRPr="00DC752E" w:rsidRDefault="00616D10" w:rsidP="00DC752E">
            <w:pPr>
              <w:rPr>
                <w:rFonts w:cs="Arial"/>
                <w:szCs w:val="22"/>
                <w:lang w:val="es-MX"/>
              </w:rPr>
            </w:pPr>
            <w:r w:rsidRPr="00DC752E">
              <w:rPr>
                <w:rFonts w:cs="Arial"/>
                <w:szCs w:val="22"/>
                <w:lang w:val="es-MX"/>
              </w:rPr>
              <w:t>Saber hacer:</w:t>
            </w:r>
            <w:r w:rsidR="00DC752E" w:rsidRPr="00DC752E">
              <w:rPr>
                <w:rFonts w:cs="Arial"/>
                <w:szCs w:val="22"/>
                <w:lang w:val="es-MX"/>
              </w:rPr>
              <w:t xml:space="preserve"> </w:t>
            </w:r>
            <w:r w:rsidR="00DC752E" w:rsidRPr="00DC752E">
              <w:rPr>
                <w:szCs w:val="22"/>
              </w:rPr>
              <w:t>Elaborar un árbol de problemas como técnica que permita describir problemas, potencialidades y posibles soluciones. Aplicar técnicas de priorización de factores. Análisis FODA</w:t>
            </w:r>
          </w:p>
          <w:p w:rsidR="00616D10" w:rsidRPr="008206DB" w:rsidRDefault="00616D10" w:rsidP="008206DB">
            <w:pPr>
              <w:pStyle w:val="Estilo2"/>
              <w:rPr>
                <w:sz w:val="22"/>
                <w:szCs w:val="22"/>
              </w:rPr>
            </w:pPr>
            <w:r w:rsidRPr="00DC752E">
              <w:rPr>
                <w:sz w:val="22"/>
                <w:szCs w:val="22"/>
              </w:rPr>
              <w:t xml:space="preserve">Ser: </w:t>
            </w:r>
            <w:r w:rsidR="00DC752E" w:rsidRPr="00DC752E">
              <w:rPr>
                <w:sz w:val="22"/>
                <w:szCs w:val="22"/>
              </w:rPr>
              <w:t xml:space="preserve"> Analítico, reflexivo, comprometido, honesto</w:t>
            </w:r>
            <w:r w:rsidR="00DC752E">
              <w:rPr>
                <w:sz w:val="22"/>
                <w:szCs w:val="22"/>
              </w:rPr>
              <w:t>, s</w:t>
            </w:r>
            <w:r w:rsidR="00DC752E" w:rsidRPr="00DC752E">
              <w:rPr>
                <w:sz w:val="22"/>
                <w:szCs w:val="22"/>
              </w:rPr>
              <w:t>incero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DC752E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DC752E">
              <w:rPr>
                <w:rFonts w:cs="Arial"/>
                <w:b/>
                <w:szCs w:val="22"/>
                <w:lang w:val="es-MX"/>
              </w:rPr>
              <w:t>Temas:</w:t>
            </w:r>
          </w:p>
          <w:p w:rsidR="00616D10" w:rsidRPr="00DC752E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DC752E">
              <w:rPr>
                <w:rFonts w:cs="Arial"/>
                <w:szCs w:val="22"/>
                <w:lang w:val="es-MX"/>
              </w:rPr>
              <w:t>2.1</w:t>
            </w:r>
            <w:r w:rsidRPr="00DC752E">
              <w:rPr>
                <w:rFonts w:cs="Arial"/>
                <w:szCs w:val="22"/>
                <w:lang w:val="es-MX"/>
              </w:rPr>
              <w:tab/>
            </w:r>
            <w:r w:rsidR="00DC752E" w:rsidRPr="00DC752E">
              <w:rPr>
                <w:rFonts w:eastAsia="Calibri"/>
                <w:szCs w:val="22"/>
              </w:rPr>
              <w:t xml:space="preserve"> Elaboración del diagnóstico participativo</w:t>
            </w:r>
            <w:r w:rsidRPr="00DC752E">
              <w:rPr>
                <w:rFonts w:cs="Arial"/>
                <w:szCs w:val="22"/>
                <w:lang w:val="es-MX"/>
              </w:rPr>
              <w:t xml:space="preserve">. </w:t>
            </w:r>
          </w:p>
          <w:p w:rsidR="00616D10" w:rsidRPr="008206DB" w:rsidRDefault="00616D10" w:rsidP="008206DB">
            <w:pPr>
              <w:pStyle w:val="Estilo2"/>
              <w:rPr>
                <w:rFonts w:eastAsia="Calibri"/>
                <w:sz w:val="22"/>
                <w:szCs w:val="22"/>
              </w:rPr>
            </w:pPr>
            <w:r w:rsidRPr="00DC752E">
              <w:rPr>
                <w:sz w:val="22"/>
                <w:szCs w:val="22"/>
              </w:rPr>
              <w:t>2.2</w:t>
            </w:r>
            <w:r w:rsidRPr="00DC752E">
              <w:rPr>
                <w:sz w:val="22"/>
                <w:szCs w:val="22"/>
              </w:rPr>
              <w:tab/>
            </w:r>
            <w:r w:rsidR="00DC752E" w:rsidRPr="00DC752E">
              <w:rPr>
                <w:rFonts w:eastAsia="Calibri"/>
                <w:sz w:val="22"/>
                <w:szCs w:val="22"/>
              </w:rPr>
              <w:t xml:space="preserve"> Identificación de necesidades, problemas y/o potencialidades a partir del DP  </w:t>
            </w:r>
          </w:p>
        </w:tc>
      </w:tr>
      <w:tr w:rsidR="00616D10" w:rsidRPr="009E78D7">
        <w:trPr>
          <w:trHeight w:val="269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F4198" w:rsidRDefault="00616D10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A458CD">
              <w:rPr>
                <w:b/>
              </w:rPr>
              <w:t>Metodología de enseñanza-aprendizaje</w:t>
            </w:r>
            <w:r>
              <w:rPr>
                <w:b/>
              </w:rPr>
              <w:t xml:space="preserve">: </w:t>
            </w:r>
            <w:r w:rsidR="008F4198" w:rsidRPr="00003200">
              <w:rPr>
                <w:rFonts w:cs="Arial"/>
              </w:rPr>
              <w:t xml:space="preserve"> </w:t>
            </w:r>
          </w:p>
          <w:p w:rsidR="008F4198" w:rsidRPr="00003200" w:rsidRDefault="008F4198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003200">
              <w:rPr>
                <w:rFonts w:cs="Arial"/>
              </w:rPr>
              <w:t>Mapas conceptuales.</w:t>
            </w:r>
          </w:p>
          <w:p w:rsidR="008F4198" w:rsidRPr="00003200" w:rsidRDefault="008F4198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003200">
              <w:rPr>
                <w:rFonts w:cs="Arial"/>
              </w:rPr>
              <w:t>Redes Semánticas.</w:t>
            </w:r>
          </w:p>
          <w:p w:rsidR="008F4198" w:rsidRPr="00003200" w:rsidRDefault="008F4198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003200">
              <w:rPr>
                <w:rFonts w:cs="Arial"/>
              </w:rPr>
              <w:t>Prácticas en aula y en comunidad de los métodos y técnicas participativas.</w:t>
            </w:r>
          </w:p>
          <w:p w:rsidR="008F4198" w:rsidRPr="00003200" w:rsidRDefault="008F4198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003200">
              <w:rPr>
                <w:rFonts w:cs="Arial"/>
              </w:rPr>
              <w:t>Elaboración y aplicación en la comunidad de los métodos y técnicas participativas.</w:t>
            </w:r>
          </w:p>
          <w:p w:rsidR="008F4198" w:rsidRPr="00003200" w:rsidRDefault="008F4198" w:rsidP="008F4198">
            <w:pPr>
              <w:tabs>
                <w:tab w:val="left" w:pos="-720"/>
              </w:tabs>
              <w:spacing w:before="120"/>
              <w:contextualSpacing/>
              <w:rPr>
                <w:rFonts w:cs="Arial"/>
              </w:rPr>
            </w:pPr>
            <w:r w:rsidRPr="00003200">
              <w:rPr>
                <w:rFonts w:cs="Arial"/>
              </w:rPr>
              <w:t>Descripciones etnográficas.</w:t>
            </w:r>
          </w:p>
          <w:p w:rsidR="00616D10" w:rsidRPr="00827D99" w:rsidRDefault="008F4198" w:rsidP="008F4198">
            <w:pPr>
              <w:pStyle w:val="Estilo2"/>
            </w:pPr>
            <w:r w:rsidRPr="00003200">
              <w:t>Entrevistas estructuradas y semiestructuradas.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142A5B">
            <w:pPr>
              <w:rPr>
                <w:lang w:val="es-MX"/>
              </w:rPr>
            </w:pPr>
            <w:r>
              <w:rPr>
                <w:b/>
                <w:lang w:val="es-MX"/>
              </w:rPr>
              <w:t xml:space="preserve">Evaluación del aprendizaje: </w:t>
            </w:r>
            <w:r w:rsidR="00142A5B" w:rsidRPr="00DA5768">
              <w:rPr>
                <w:rFonts w:cs="Arial"/>
                <w:szCs w:val="22"/>
              </w:rPr>
              <w:t xml:space="preserve">Elabora </w:t>
            </w:r>
            <w:r w:rsidR="00142A5B">
              <w:rPr>
                <w:rFonts w:cs="Arial"/>
                <w:szCs w:val="22"/>
              </w:rPr>
              <w:t>la carta descriptiva del taller o talleres a realizar en la comunidad, relatoría y evidencias del mismo.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Default="00616D10" w:rsidP="000B156B">
            <w:pPr>
              <w:rPr>
                <w:b/>
                <w:lang w:val="es-MX"/>
              </w:rPr>
            </w:pPr>
            <w:r w:rsidRPr="004427A2">
              <w:rPr>
                <w:b/>
                <w:lang w:val="es-MX"/>
              </w:rPr>
              <w:t>Bibliografía básica</w:t>
            </w:r>
          </w:p>
          <w:p w:rsidR="004427A2" w:rsidRPr="00E33589" w:rsidRDefault="004427A2" w:rsidP="00CE4465">
            <w:pPr>
              <w:pStyle w:val="Prrafodelista"/>
              <w:numPr>
                <w:ilvl w:val="0"/>
                <w:numId w:val="5"/>
              </w:numPr>
              <w:rPr>
                <w:lang w:val="es-MX"/>
              </w:rPr>
            </w:pPr>
            <w:r w:rsidRPr="00E33589">
              <w:rPr>
                <w:lang w:val="es-MX"/>
              </w:rPr>
              <w:t>Aguilar, Lorena. 1999. Quien busca… Encuentra: Elaborando diagnósticos participativos con enfoque de género. San José, C. R. 84 pp. Fundación Arias para la Paz y el Progreso Humano.</w:t>
            </w:r>
          </w:p>
          <w:p w:rsidR="004427A2" w:rsidRPr="00E33589" w:rsidRDefault="004427A2" w:rsidP="00CE4465">
            <w:pPr>
              <w:pStyle w:val="Prrafodelista"/>
              <w:numPr>
                <w:ilvl w:val="0"/>
                <w:numId w:val="5"/>
              </w:numPr>
              <w:rPr>
                <w:rFonts w:cs="Arial"/>
              </w:rPr>
            </w:pPr>
            <w:r w:rsidRPr="00E33589">
              <w:rPr>
                <w:rFonts w:cs="Arial"/>
              </w:rPr>
              <w:t xml:space="preserve">Montero, Maritza. 2006. </w:t>
            </w:r>
            <w:r w:rsidRPr="00E33589">
              <w:rPr>
                <w:rFonts w:cs="Arial"/>
                <w:i/>
              </w:rPr>
              <w:t>“El método en la Psicología comunitaria,”, en Hacer para Transformar.</w:t>
            </w:r>
            <w:r w:rsidRPr="00E33589">
              <w:rPr>
                <w:rFonts w:cs="Arial"/>
                <w:lang w:val="es-MX"/>
              </w:rPr>
              <w:t xml:space="preserve"> Buenos Aires, Argentina. pp. 159 a 196.</w:t>
            </w:r>
            <w:r w:rsidRPr="00E33589">
              <w:rPr>
                <w:rFonts w:cs="Arial"/>
              </w:rPr>
              <w:t xml:space="preserve"> Paidos</w:t>
            </w:r>
          </w:p>
          <w:p w:rsidR="004427A2" w:rsidRPr="004427A2" w:rsidRDefault="004427A2" w:rsidP="00CE4465">
            <w:pPr>
              <w:pStyle w:val="Prrafodelista"/>
              <w:numPr>
                <w:ilvl w:val="0"/>
                <w:numId w:val="5"/>
              </w:numPr>
              <w:rPr>
                <w:rFonts w:cs="Arial"/>
                <w:lang w:val="es-MX"/>
              </w:rPr>
            </w:pPr>
            <w:r w:rsidRPr="004427A2">
              <w:rPr>
                <w:rFonts w:cs="Arial"/>
              </w:rPr>
              <w:t xml:space="preserve">Geilfus, Frans. </w:t>
            </w:r>
            <w:r w:rsidRPr="004427A2">
              <w:rPr>
                <w:rFonts w:cs="Arial"/>
                <w:i/>
              </w:rPr>
              <w:t xml:space="preserve">80 herramientas para el desarrollo participativo. </w:t>
            </w:r>
            <w:r w:rsidRPr="004427A2">
              <w:rPr>
                <w:rFonts w:cs="Arial"/>
              </w:rPr>
              <w:t>GTZ-ICA</w:t>
            </w:r>
          </w:p>
          <w:p w:rsidR="004427A2" w:rsidRPr="00E33589" w:rsidRDefault="00E33589" w:rsidP="00CE4465">
            <w:pPr>
              <w:pStyle w:val="Prrafodelista"/>
              <w:numPr>
                <w:ilvl w:val="0"/>
                <w:numId w:val="5"/>
              </w:numPr>
              <w:rPr>
                <w:rFonts w:cs="Arial"/>
                <w:lang w:val="es-MX"/>
              </w:rPr>
            </w:pPr>
            <w:r w:rsidRPr="00E33589">
              <w:rPr>
                <w:rFonts w:cs="Arial"/>
                <w:lang w:val="es-MX"/>
              </w:rPr>
              <w:t>Pozas Ricardo1989. Guía general cualitativa para la  investigación acción autogestionaria de los pueblos indígenas. México. INI-UNAM, facultad de ciencias políticas y sociales.</w:t>
            </w:r>
          </w:p>
          <w:p w:rsidR="00E33589" w:rsidRPr="00E33589" w:rsidRDefault="00E33589" w:rsidP="00CE4465">
            <w:pPr>
              <w:pStyle w:val="Prrafodelista"/>
              <w:numPr>
                <w:ilvl w:val="0"/>
                <w:numId w:val="5"/>
              </w:numPr>
              <w:rPr>
                <w:lang w:val="es-MX"/>
              </w:rPr>
            </w:pPr>
            <w:r w:rsidRPr="008206DB">
              <w:rPr>
                <w:rFonts w:cs="Arial"/>
                <w:lang w:val="es-MX"/>
              </w:rPr>
              <w:t>Ander-Egg, Ezequiel</w:t>
            </w:r>
            <w:r w:rsidR="008206DB" w:rsidRPr="008206DB">
              <w:rPr>
                <w:rFonts w:cs="Arial"/>
                <w:lang w:val="es-MX"/>
              </w:rPr>
              <w:t xml:space="preserve">. </w:t>
            </w:r>
            <w:r w:rsidR="008206DB">
              <w:rPr>
                <w:rFonts w:cs="Arial"/>
                <w:lang w:val="es-MX"/>
              </w:rPr>
              <w:t xml:space="preserve">2000. </w:t>
            </w:r>
            <w:r w:rsidR="008206DB" w:rsidRPr="00DD5019">
              <w:rPr>
                <w:rFonts w:cs="Arial"/>
                <w:i/>
                <w:lang w:val="es-MX"/>
              </w:rPr>
              <w:t>“</w:t>
            </w:r>
            <w:r w:rsidR="008206DB" w:rsidRPr="004C3BD8">
              <w:rPr>
                <w:rFonts w:cs="Arial"/>
                <w:i/>
                <w:lang w:val="es-MX"/>
              </w:rPr>
              <w:t>Metodología y práctica del desarrollo de la comunidad</w:t>
            </w:r>
            <w:r w:rsidR="008206DB" w:rsidRPr="00DD5019">
              <w:rPr>
                <w:rFonts w:cs="Arial"/>
                <w:i/>
                <w:lang w:val="es-MX"/>
              </w:rPr>
              <w:t>”</w:t>
            </w:r>
            <w:r w:rsidR="008206DB">
              <w:rPr>
                <w:rFonts w:cs="Arial"/>
                <w:i/>
                <w:lang w:val="es-MX"/>
              </w:rPr>
              <w:t xml:space="preserve">. </w:t>
            </w:r>
            <w:r w:rsidR="008206DB" w:rsidRPr="00DD5019">
              <w:rPr>
                <w:rFonts w:cs="Arial"/>
                <w:lang w:val="es-MX"/>
              </w:rPr>
              <w:t xml:space="preserve"> Buenos Aires, Argentina</w:t>
            </w:r>
            <w:r w:rsidR="008206DB">
              <w:rPr>
                <w:rFonts w:cs="Arial"/>
                <w:lang w:val="es-MX"/>
              </w:rPr>
              <w:t xml:space="preserve">. Pp </w:t>
            </w:r>
            <w:r w:rsidR="008206DB" w:rsidRPr="00DD5019">
              <w:rPr>
                <w:rFonts w:cs="Arial"/>
                <w:lang w:val="es-MX"/>
              </w:rPr>
              <w:t>146 a 160</w:t>
            </w:r>
            <w:r w:rsidR="008206DB">
              <w:rPr>
                <w:rFonts w:cs="Arial"/>
                <w:lang w:val="es-MX"/>
              </w:rPr>
              <w:t xml:space="preserve">. </w:t>
            </w:r>
            <w:r w:rsidR="008206DB" w:rsidRPr="008206DB">
              <w:rPr>
                <w:rFonts w:cs="Arial"/>
                <w:lang w:val="es-MX"/>
              </w:rPr>
              <w:t xml:space="preserve"> Grupo Editorial Lummen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Default="00616D10" w:rsidP="000B156B">
            <w:pPr>
              <w:rPr>
                <w:rFonts w:cs="Arial"/>
                <w:b/>
                <w:lang w:val="es-MX"/>
              </w:rPr>
            </w:pPr>
            <w:r w:rsidRPr="00A458CD">
              <w:rPr>
                <w:rFonts w:cs="Arial"/>
                <w:b/>
                <w:lang w:val="es-MX"/>
              </w:rPr>
              <w:t>Bibliografía complementaria</w:t>
            </w:r>
            <w:r w:rsidR="00794947">
              <w:rPr>
                <w:rFonts w:cs="Arial"/>
                <w:b/>
                <w:lang w:val="es-MX"/>
              </w:rPr>
              <w:t>:</w:t>
            </w:r>
          </w:p>
          <w:p w:rsidR="00794947" w:rsidRPr="00D273E6" w:rsidRDefault="00794947" w:rsidP="0079494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3E6">
              <w:rPr>
                <w:rFonts w:ascii="Arial" w:hAnsi="Arial" w:cs="Arial"/>
                <w:sz w:val="22"/>
                <w:szCs w:val="22"/>
              </w:rPr>
              <w:t xml:space="preserve">Enfoques participativos para planificar intervenciones comunitarias. Contribución de Phil Rabinowitz, Editado por Bill Berkowitz. Traducido por Wendy Reyes y Revisado por Cesáreo Fernández. Marzo de 2009 </w:t>
            </w:r>
          </w:p>
          <w:p w:rsidR="00794947" w:rsidRDefault="00794947" w:rsidP="0079494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3E6">
              <w:rPr>
                <w:rFonts w:ascii="Arial" w:hAnsi="Arial" w:cs="Arial"/>
                <w:bCs/>
                <w:sz w:val="22"/>
                <w:szCs w:val="22"/>
              </w:rPr>
              <w:t xml:space="preserve">Muñoz Corvalán, J.: </w:t>
            </w:r>
            <w:r w:rsidRPr="00D273E6">
              <w:rPr>
                <w:rFonts w:ascii="Arial" w:hAnsi="Arial" w:cs="Arial"/>
                <w:sz w:val="22"/>
                <w:szCs w:val="22"/>
              </w:rPr>
              <w:t xml:space="preserve">"Intervención comunitaria: concepto. El desarrollo comunitario", en Contribuciones a las Ciencias Sociales, Noviembre 2012, www.eumed.net/rev/cccss/22/ </w:t>
            </w:r>
          </w:p>
          <w:p w:rsidR="00794947" w:rsidRDefault="00794947" w:rsidP="0079494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Alforja. Planeación participativa</w:t>
            </w:r>
          </w:p>
          <w:p w:rsidR="00794947" w:rsidRPr="00D273E6" w:rsidRDefault="00794947" w:rsidP="0079494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Carlos A. Muñoz Lagos. Reflexiones en torno al diagnóstico regional y sus fundamentos.2002. Rev. Geog. Venez. Vol 43(1)2002, 129-148.</w:t>
            </w:r>
          </w:p>
          <w:p w:rsidR="00794947" w:rsidRPr="009E78D7" w:rsidRDefault="00794947" w:rsidP="000B156B">
            <w:pPr>
              <w:rPr>
                <w:rFonts w:cs="Arial"/>
                <w:lang w:val="es-MX"/>
              </w:rPr>
            </w:pPr>
          </w:p>
        </w:tc>
      </w:tr>
    </w:tbl>
    <w:p w:rsidR="00616D10" w:rsidRDefault="00616D10" w:rsidP="00616D10">
      <w:pPr>
        <w:rPr>
          <w:rFonts w:cs="Arial"/>
          <w:b/>
          <w:lang w:val="es-MX"/>
        </w:rPr>
      </w:pPr>
    </w:p>
    <w:tbl>
      <w:tblPr>
        <w:tblpPr w:leftFromText="141" w:rightFromText="141" w:vertAnchor="text" w:horzAnchor="margin" w:tblpY="-2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8"/>
        <w:gridCol w:w="4553"/>
        <w:gridCol w:w="4714"/>
      </w:tblGrid>
      <w:tr w:rsidR="00616D10" w:rsidRPr="009E78D7">
        <w:trPr>
          <w:trHeight w:val="226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CC047B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CC047B">
              <w:rPr>
                <w:rFonts w:cs="Arial"/>
                <w:b/>
                <w:szCs w:val="22"/>
                <w:lang w:val="es-MX"/>
              </w:rPr>
              <w:t xml:space="preserve">Unidad Temática III: </w:t>
            </w:r>
            <w:r w:rsidRPr="00CC047B">
              <w:rPr>
                <w:rFonts w:cs="Arial"/>
                <w:b/>
                <w:szCs w:val="22"/>
              </w:rPr>
              <w:t xml:space="preserve"> </w:t>
            </w:r>
            <w:r w:rsidR="008206DB" w:rsidRPr="00CC047B">
              <w:rPr>
                <w:rFonts w:eastAsia="Calibri"/>
                <w:szCs w:val="22"/>
              </w:rPr>
              <w:t xml:space="preserve"> Sistematización y análisis de resultados del DP</w:t>
            </w:r>
          </w:p>
        </w:tc>
      </w:tr>
      <w:tr w:rsidR="00616D10" w:rsidRPr="009E78D7">
        <w:trPr>
          <w:trHeight w:val="252"/>
        </w:trPr>
        <w:tc>
          <w:tcPr>
            <w:tcW w:w="1772" w:type="pct"/>
            <w:shd w:val="clear" w:color="auto" w:fill="auto"/>
            <w:vAlign w:val="center"/>
          </w:tcPr>
          <w:p w:rsidR="00616D10" w:rsidRPr="00CC047B" w:rsidRDefault="00616D10" w:rsidP="008206DB">
            <w:pPr>
              <w:rPr>
                <w:rFonts w:cs="Arial"/>
                <w:b/>
                <w:szCs w:val="22"/>
                <w:lang w:val="es-MX"/>
              </w:rPr>
            </w:pPr>
            <w:r w:rsidRPr="00CC047B">
              <w:rPr>
                <w:rFonts w:cs="Arial"/>
                <w:b/>
                <w:szCs w:val="22"/>
                <w:lang w:val="es-MX"/>
              </w:rPr>
              <w:t xml:space="preserve">Horas Prácticas: </w:t>
            </w:r>
            <w:r w:rsidR="008206DB" w:rsidRPr="00CC047B">
              <w:rPr>
                <w:rFonts w:cs="Arial"/>
                <w:b/>
                <w:szCs w:val="22"/>
                <w:lang w:val="es-MX"/>
              </w:rPr>
              <w:t>20</w:t>
            </w:r>
          </w:p>
        </w:tc>
        <w:tc>
          <w:tcPr>
            <w:tcW w:w="1586" w:type="pct"/>
            <w:shd w:val="clear" w:color="auto" w:fill="auto"/>
            <w:vAlign w:val="center"/>
          </w:tcPr>
          <w:p w:rsidR="00616D10" w:rsidRPr="00CC047B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CC047B">
              <w:rPr>
                <w:rFonts w:cs="Arial"/>
                <w:b/>
                <w:szCs w:val="22"/>
                <w:lang w:val="es-MX"/>
              </w:rPr>
              <w:t>Horas Teóricas: 8</w:t>
            </w:r>
          </w:p>
        </w:tc>
        <w:tc>
          <w:tcPr>
            <w:tcW w:w="1642" w:type="pct"/>
            <w:shd w:val="clear" w:color="auto" w:fill="auto"/>
            <w:vAlign w:val="center"/>
          </w:tcPr>
          <w:p w:rsidR="00616D10" w:rsidRPr="00CC047B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CC047B">
              <w:rPr>
                <w:rFonts w:cs="Arial"/>
                <w:b/>
                <w:szCs w:val="22"/>
                <w:lang w:val="es-MX"/>
              </w:rPr>
              <w:t xml:space="preserve">Horas Totales: </w:t>
            </w:r>
            <w:r w:rsidR="008206DB" w:rsidRPr="00CC047B">
              <w:rPr>
                <w:rFonts w:cs="Arial"/>
                <w:b/>
                <w:szCs w:val="22"/>
                <w:lang w:val="es-MX"/>
              </w:rPr>
              <w:t>28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CC047B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CC047B">
              <w:rPr>
                <w:rFonts w:cs="Arial"/>
                <w:b/>
                <w:szCs w:val="22"/>
                <w:lang w:val="es-MX"/>
              </w:rPr>
              <w:t xml:space="preserve">Objetivo de la unidad temática: </w:t>
            </w:r>
            <w:r w:rsidRPr="00CC047B">
              <w:rPr>
                <w:rFonts w:cs="Arial"/>
                <w:szCs w:val="22"/>
              </w:rPr>
              <w:t xml:space="preserve"> </w:t>
            </w:r>
            <w:r w:rsidR="008206DB" w:rsidRPr="00CC047B">
              <w:rPr>
                <w:szCs w:val="22"/>
              </w:rPr>
              <w:t xml:space="preserve"> Analizar la información recopilada en el diagnóstico participativo y sistematizarla en un informe académico y en un informe para la comunidad de vinculación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CC047B" w:rsidRDefault="00616D10" w:rsidP="000B156B">
            <w:pPr>
              <w:tabs>
                <w:tab w:val="left" w:pos="3360"/>
              </w:tabs>
              <w:rPr>
                <w:rFonts w:cs="Arial"/>
                <w:szCs w:val="22"/>
                <w:lang w:val="es-MX"/>
              </w:rPr>
            </w:pPr>
            <w:r w:rsidRPr="00CC047B">
              <w:rPr>
                <w:rFonts w:cs="Arial"/>
                <w:szCs w:val="22"/>
                <w:lang w:val="es-MX"/>
              </w:rPr>
              <w:t>Competencias a desarrollar:    Saber, Saber hacer y Ser</w:t>
            </w:r>
          </w:p>
          <w:p w:rsidR="00616D10" w:rsidRPr="00CC047B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</w:p>
          <w:p w:rsidR="0099364C" w:rsidRPr="00CC047B" w:rsidRDefault="00616D10" w:rsidP="0099364C">
            <w:pPr>
              <w:pStyle w:val="Estilo2"/>
              <w:rPr>
                <w:sz w:val="22"/>
                <w:szCs w:val="22"/>
              </w:rPr>
            </w:pPr>
            <w:r w:rsidRPr="00CC047B">
              <w:rPr>
                <w:sz w:val="22"/>
                <w:szCs w:val="22"/>
              </w:rPr>
              <w:t xml:space="preserve">Saber: </w:t>
            </w:r>
            <w:r w:rsidR="0099364C" w:rsidRPr="00CC047B">
              <w:rPr>
                <w:sz w:val="22"/>
                <w:szCs w:val="22"/>
              </w:rPr>
              <w:t xml:space="preserve"> Análisis cuantitativo y cualitativo de las informaciones recopiladas en el diagnostico participativo</w:t>
            </w:r>
          </w:p>
          <w:p w:rsidR="00616D10" w:rsidRPr="00CC047B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CC047B">
              <w:rPr>
                <w:rFonts w:cs="Arial"/>
                <w:szCs w:val="22"/>
                <w:lang w:val="es-MX"/>
              </w:rPr>
              <w:t xml:space="preserve">Saber hacer: </w:t>
            </w:r>
            <w:r w:rsidR="0099364C" w:rsidRPr="00CC047B">
              <w:rPr>
                <w:szCs w:val="22"/>
              </w:rPr>
              <w:t>Utilizar herramientas estadísticas y cualitativas básicas para interpretar los resultados de un diagnóstico</w:t>
            </w:r>
            <w:r w:rsidRPr="00CC047B">
              <w:rPr>
                <w:rFonts w:cs="Arial"/>
                <w:szCs w:val="22"/>
                <w:lang w:val="es-MX"/>
              </w:rPr>
              <w:t>.</w:t>
            </w:r>
          </w:p>
          <w:p w:rsidR="00616D10" w:rsidRPr="00CC047B" w:rsidRDefault="00616D10" w:rsidP="0099364C">
            <w:pPr>
              <w:pStyle w:val="Estilo2"/>
              <w:rPr>
                <w:sz w:val="22"/>
                <w:szCs w:val="22"/>
              </w:rPr>
            </w:pPr>
            <w:r w:rsidRPr="00CC047B">
              <w:rPr>
                <w:sz w:val="22"/>
                <w:szCs w:val="22"/>
              </w:rPr>
              <w:t>Ser</w:t>
            </w:r>
            <w:r w:rsidR="00B128AC" w:rsidRPr="00CC047B">
              <w:rPr>
                <w:sz w:val="22"/>
                <w:szCs w:val="22"/>
              </w:rPr>
              <w:t>:</w:t>
            </w:r>
            <w:r w:rsidR="0099364C" w:rsidRPr="00CC047B">
              <w:rPr>
                <w:sz w:val="22"/>
                <w:szCs w:val="22"/>
              </w:rPr>
              <w:t xml:space="preserve"> Analítico, reflexivo, proactivo, honesto</w:t>
            </w:r>
            <w:r w:rsidRPr="00CC047B">
              <w:rPr>
                <w:sz w:val="22"/>
                <w:szCs w:val="22"/>
              </w:rPr>
              <w:t>.</w:t>
            </w:r>
          </w:p>
          <w:p w:rsidR="00616D10" w:rsidRPr="00CC047B" w:rsidRDefault="00616D10" w:rsidP="000B156B">
            <w:pPr>
              <w:rPr>
                <w:rFonts w:cs="Arial"/>
                <w:szCs w:val="22"/>
                <w:lang w:val="es-MX"/>
              </w:rPr>
            </w:pPr>
          </w:p>
          <w:p w:rsidR="00B128AC" w:rsidRPr="00CC047B" w:rsidRDefault="00616D10" w:rsidP="00B128AC">
            <w:pPr>
              <w:pStyle w:val="Estilo2"/>
              <w:rPr>
                <w:sz w:val="22"/>
                <w:szCs w:val="22"/>
              </w:rPr>
            </w:pPr>
            <w:r w:rsidRPr="00CC047B">
              <w:rPr>
                <w:sz w:val="22"/>
                <w:szCs w:val="22"/>
              </w:rPr>
              <w:t xml:space="preserve">Saber: </w:t>
            </w:r>
            <w:r w:rsidR="00B128AC" w:rsidRPr="00CC047B">
              <w:rPr>
                <w:sz w:val="22"/>
                <w:szCs w:val="22"/>
              </w:rPr>
              <w:t xml:space="preserve">Elementos que debe contener un informe de diagnóstico participativo de nivel académico y los que tiene que contener un informe dirigido a la comunidad de vinculación. </w:t>
            </w:r>
          </w:p>
          <w:p w:rsidR="00616D10" w:rsidRPr="00CC047B" w:rsidRDefault="00B128AC" w:rsidP="00B128AC">
            <w:pPr>
              <w:pStyle w:val="Estilo2"/>
              <w:rPr>
                <w:rFonts w:eastAsia="Calibri"/>
                <w:sz w:val="22"/>
                <w:szCs w:val="22"/>
              </w:rPr>
            </w:pPr>
            <w:r w:rsidRPr="00CC047B">
              <w:rPr>
                <w:rFonts w:eastAsia="Calibri"/>
                <w:sz w:val="22"/>
                <w:szCs w:val="22"/>
              </w:rPr>
              <w:t xml:space="preserve">            Importancia del Trabajo de campo y fases como una categoría de análisis en vinculación comunitaria</w:t>
            </w:r>
          </w:p>
          <w:p w:rsidR="00616D10" w:rsidRPr="00CC047B" w:rsidRDefault="00616D10" w:rsidP="000B156B">
            <w:pPr>
              <w:rPr>
                <w:rFonts w:cs="Arial"/>
                <w:szCs w:val="22"/>
                <w:lang w:val="es-MX"/>
              </w:rPr>
            </w:pPr>
            <w:r w:rsidRPr="00CC047B">
              <w:rPr>
                <w:rFonts w:cs="Arial"/>
                <w:szCs w:val="22"/>
                <w:lang w:val="es-MX"/>
              </w:rPr>
              <w:t xml:space="preserve">Saber hacer: </w:t>
            </w:r>
            <w:r w:rsidR="007D5D94" w:rsidRPr="00CC047B">
              <w:rPr>
                <w:szCs w:val="22"/>
              </w:rPr>
              <w:t>Elaborar un informe académico y un informe dirigido a la comunidad de vinculación</w:t>
            </w:r>
            <w:r w:rsidRPr="00CC047B">
              <w:rPr>
                <w:rFonts w:cs="Arial"/>
                <w:szCs w:val="22"/>
                <w:lang w:val="es-MX"/>
              </w:rPr>
              <w:t>.</w:t>
            </w:r>
          </w:p>
          <w:p w:rsidR="007D5D94" w:rsidRPr="00CC047B" w:rsidRDefault="00616D10" w:rsidP="007D5D94">
            <w:pPr>
              <w:pStyle w:val="Estilo2"/>
              <w:rPr>
                <w:sz w:val="22"/>
                <w:szCs w:val="22"/>
              </w:rPr>
            </w:pPr>
            <w:r w:rsidRPr="00CC047B">
              <w:rPr>
                <w:sz w:val="22"/>
                <w:szCs w:val="22"/>
              </w:rPr>
              <w:t xml:space="preserve">Ser: </w:t>
            </w:r>
            <w:r w:rsidR="007D5D94" w:rsidRPr="00CC047B">
              <w:rPr>
                <w:sz w:val="22"/>
                <w:szCs w:val="22"/>
              </w:rPr>
              <w:t>Analítico, reflexivo, proactivo, honesto.</w:t>
            </w:r>
          </w:p>
          <w:p w:rsidR="00616D10" w:rsidRPr="00CC047B" w:rsidRDefault="00616D10" w:rsidP="007D5D94">
            <w:pPr>
              <w:rPr>
                <w:rFonts w:cs="Arial"/>
                <w:b/>
                <w:szCs w:val="22"/>
                <w:lang w:val="es-MX"/>
              </w:rPr>
            </w:pP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0B156B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Temas:</w:t>
            </w:r>
          </w:p>
          <w:p w:rsidR="00616D10" w:rsidRPr="00DA5768" w:rsidRDefault="00616D10" w:rsidP="000B156B">
            <w:pPr>
              <w:rPr>
                <w:rFonts w:cs="Arial"/>
                <w:lang w:val="es-MX"/>
              </w:rPr>
            </w:pPr>
            <w:r w:rsidRPr="00DA5768">
              <w:rPr>
                <w:rFonts w:cs="Arial"/>
                <w:lang w:val="es-MX"/>
              </w:rPr>
              <w:t>3.</w:t>
            </w:r>
            <w:r w:rsidR="007A195E">
              <w:rPr>
                <w:rFonts w:cs="Arial"/>
                <w:lang w:val="es-MX"/>
              </w:rPr>
              <w:t xml:space="preserve">1. </w:t>
            </w:r>
            <w:r w:rsidR="007A195E">
              <w:rPr>
                <w:rFonts w:eastAsia="Calibri"/>
              </w:rPr>
              <w:t xml:space="preserve"> Análisis de las informaciones recopiladas en el diagnóstico participativo</w:t>
            </w:r>
          </w:p>
          <w:p w:rsidR="00616D10" w:rsidRPr="009E78D7" w:rsidRDefault="00616D10" w:rsidP="007A195E">
            <w:pPr>
              <w:rPr>
                <w:rFonts w:cs="Arial"/>
                <w:b/>
                <w:lang w:val="es-MX"/>
              </w:rPr>
            </w:pPr>
            <w:r w:rsidRPr="00DA5768">
              <w:rPr>
                <w:rFonts w:cs="Arial"/>
                <w:lang w:val="es-MX"/>
              </w:rPr>
              <w:t>3.2</w:t>
            </w:r>
            <w:r w:rsidR="007A195E">
              <w:rPr>
                <w:rFonts w:cs="Arial"/>
                <w:lang w:val="es-MX"/>
              </w:rPr>
              <w:t xml:space="preserve">. </w:t>
            </w:r>
            <w:r w:rsidR="007A195E">
              <w:rPr>
                <w:rFonts w:eastAsia="Calibri"/>
              </w:rPr>
              <w:t xml:space="preserve"> Sistematización</w:t>
            </w:r>
            <w:r w:rsidR="007A195E" w:rsidRPr="00A74047">
              <w:rPr>
                <w:rFonts w:eastAsia="Calibri"/>
              </w:rPr>
              <w:t xml:space="preserve"> del Diagnóstico comunitario</w:t>
            </w:r>
            <w:r w:rsidRPr="00DA5768">
              <w:rPr>
                <w:rFonts w:cs="Arial"/>
                <w:lang w:val="es-MX"/>
              </w:rPr>
              <w:t>.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C047B" w:rsidRDefault="00616D10" w:rsidP="00CC047B">
            <w:pPr>
              <w:rPr>
                <w:rFonts w:cs="Arial"/>
              </w:rPr>
            </w:pPr>
            <w:r w:rsidRPr="00A458CD">
              <w:rPr>
                <w:rFonts w:cs="Arial"/>
                <w:b/>
                <w:lang w:val="es-MX"/>
              </w:rPr>
              <w:t>Metod</w:t>
            </w:r>
            <w:r w:rsidR="000E1E23">
              <w:rPr>
                <w:rFonts w:cs="Arial"/>
                <w:b/>
                <w:lang w:val="es-MX"/>
              </w:rPr>
              <w:t>ología de enseñanza-aprendizaje:</w:t>
            </w:r>
            <w:r w:rsidR="00CC047B" w:rsidRPr="00003200">
              <w:rPr>
                <w:rFonts w:cs="Arial"/>
              </w:rPr>
              <w:t xml:space="preserve"> </w:t>
            </w:r>
          </w:p>
          <w:p w:rsidR="00CC047B" w:rsidRPr="00003200" w:rsidRDefault="00CC047B" w:rsidP="00CC047B">
            <w:pPr>
              <w:rPr>
                <w:rFonts w:cs="Arial"/>
              </w:rPr>
            </w:pPr>
            <w:r w:rsidRPr="00003200">
              <w:rPr>
                <w:rFonts w:cs="Arial"/>
              </w:rPr>
              <w:t>Análisis de la información.</w:t>
            </w:r>
          </w:p>
          <w:p w:rsidR="00CC047B" w:rsidRPr="00003200" w:rsidRDefault="00CC047B" w:rsidP="00CC047B">
            <w:pPr>
              <w:rPr>
                <w:rFonts w:cs="Arial"/>
              </w:rPr>
            </w:pPr>
            <w:r w:rsidRPr="00003200">
              <w:rPr>
                <w:rFonts w:cs="Arial"/>
              </w:rPr>
              <w:t>Interpretación de datos</w:t>
            </w:r>
          </w:p>
          <w:p w:rsidR="00CC047B" w:rsidRPr="00003200" w:rsidRDefault="00CC047B" w:rsidP="00CC047B">
            <w:pPr>
              <w:rPr>
                <w:rFonts w:cs="Arial"/>
              </w:rPr>
            </w:pPr>
            <w:r w:rsidRPr="00003200">
              <w:rPr>
                <w:rFonts w:cs="Arial"/>
              </w:rPr>
              <w:t>Sistematización de la información.</w:t>
            </w:r>
          </w:p>
          <w:p w:rsidR="00616D10" w:rsidRPr="00CC047B" w:rsidRDefault="00CC047B" w:rsidP="00CC047B">
            <w:r w:rsidRPr="00003200">
              <w:rPr>
                <w:rFonts w:cs="Arial"/>
              </w:rPr>
              <w:t>Evaluación de la adquisición del conocimiento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9E78D7" w:rsidRDefault="00616D10" w:rsidP="000E1E23">
            <w:pPr>
              <w:rPr>
                <w:rFonts w:cs="Arial"/>
                <w:lang w:val="es-MX"/>
              </w:rPr>
            </w:pPr>
            <w:r w:rsidRPr="00A458CD">
              <w:rPr>
                <w:rFonts w:cs="Arial"/>
                <w:b/>
                <w:lang w:val="es-MX"/>
              </w:rPr>
              <w:t>Evaluación del aprendizaje</w:t>
            </w:r>
            <w:r>
              <w:rPr>
                <w:rFonts w:cs="Arial"/>
                <w:lang w:val="es-MX"/>
              </w:rPr>
              <w:t xml:space="preserve"> </w:t>
            </w:r>
            <w:r w:rsidR="00CC047B">
              <w:rPr>
                <w:lang w:eastAsia="es-MX"/>
              </w:rPr>
              <w:t xml:space="preserve"> Documento escrito en el que se muestra el análisis cualitativo y cuantitativo realizado de las informaciones recopiladas en el diagnóstico participativo</w:t>
            </w: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Default="00616D10" w:rsidP="000B156B">
            <w:pPr>
              <w:rPr>
                <w:rFonts w:cs="Arial"/>
                <w:b/>
                <w:lang w:val="es-MX"/>
              </w:rPr>
            </w:pPr>
            <w:r w:rsidRPr="00A458CD">
              <w:rPr>
                <w:rFonts w:cs="Arial"/>
                <w:b/>
                <w:lang w:val="es-MX"/>
              </w:rPr>
              <w:t>Bibliografía básica</w:t>
            </w:r>
          </w:p>
          <w:p w:rsidR="0079039A" w:rsidRPr="009E78D7" w:rsidRDefault="0079039A" w:rsidP="000B156B">
            <w:pPr>
              <w:rPr>
                <w:rFonts w:cs="Arial"/>
                <w:lang w:val="es-MX"/>
              </w:rPr>
            </w:pPr>
            <w:r w:rsidRPr="008206DB">
              <w:rPr>
                <w:rFonts w:cs="Arial"/>
                <w:lang w:val="es-MX"/>
              </w:rPr>
              <w:t xml:space="preserve">Ander-Egg, Ezequiel. </w:t>
            </w:r>
            <w:r>
              <w:rPr>
                <w:rFonts w:cs="Arial"/>
                <w:lang w:val="es-MX"/>
              </w:rPr>
              <w:t xml:space="preserve">2000. </w:t>
            </w:r>
            <w:r w:rsidRPr="00DD5019">
              <w:rPr>
                <w:rFonts w:cs="Arial"/>
                <w:i/>
                <w:lang w:val="es-MX"/>
              </w:rPr>
              <w:t>“</w:t>
            </w:r>
            <w:r w:rsidRPr="004C3BD8">
              <w:rPr>
                <w:rFonts w:cs="Arial"/>
                <w:i/>
                <w:lang w:val="es-MX"/>
              </w:rPr>
              <w:t>Metodología y práctica del desarrollo de la comunidad</w:t>
            </w:r>
            <w:r w:rsidRPr="00DD5019">
              <w:rPr>
                <w:rFonts w:cs="Arial"/>
                <w:i/>
                <w:lang w:val="es-MX"/>
              </w:rPr>
              <w:t>”</w:t>
            </w:r>
            <w:r>
              <w:rPr>
                <w:rFonts w:cs="Arial"/>
                <w:i/>
                <w:lang w:val="es-MX"/>
              </w:rPr>
              <w:t xml:space="preserve">. </w:t>
            </w:r>
            <w:r w:rsidRPr="00DD5019">
              <w:rPr>
                <w:rFonts w:cs="Arial"/>
                <w:lang w:val="es-MX"/>
              </w:rPr>
              <w:t xml:space="preserve"> Buenos Aires, Argentina</w:t>
            </w:r>
            <w:r>
              <w:rPr>
                <w:rFonts w:cs="Arial"/>
                <w:lang w:val="es-MX"/>
              </w:rPr>
              <w:t xml:space="preserve">. Pp </w:t>
            </w:r>
            <w:r w:rsidRPr="00DD5019">
              <w:rPr>
                <w:rFonts w:cs="Arial"/>
                <w:lang w:val="es-MX"/>
              </w:rPr>
              <w:t>1</w:t>
            </w:r>
            <w:r>
              <w:rPr>
                <w:rFonts w:cs="Arial"/>
                <w:lang w:val="es-MX"/>
              </w:rPr>
              <w:t>61</w:t>
            </w:r>
            <w:r w:rsidRPr="00DD5019">
              <w:rPr>
                <w:rFonts w:cs="Arial"/>
                <w:lang w:val="es-MX"/>
              </w:rPr>
              <w:t xml:space="preserve"> a 1</w:t>
            </w:r>
            <w:r>
              <w:rPr>
                <w:rFonts w:cs="Arial"/>
                <w:lang w:val="es-MX"/>
              </w:rPr>
              <w:t xml:space="preserve">73. </w:t>
            </w:r>
            <w:r w:rsidRPr="008206DB">
              <w:rPr>
                <w:rFonts w:cs="Arial"/>
                <w:lang w:val="es-MX"/>
              </w:rPr>
              <w:t xml:space="preserve"> Grupo Editorial Lummen</w:t>
            </w:r>
          </w:p>
          <w:p w:rsidR="0079039A" w:rsidRPr="004C3BD8" w:rsidRDefault="0079039A" w:rsidP="0079039A">
            <w:pPr>
              <w:rPr>
                <w:rFonts w:cs="Arial"/>
                <w:lang w:val="es-MX"/>
              </w:rPr>
            </w:pPr>
            <w:r w:rsidRPr="004C3BD8">
              <w:rPr>
                <w:rFonts w:cs="Arial"/>
                <w:lang w:val="es-MX"/>
              </w:rPr>
              <w:t>Hammersley Martyn y Paul Atkinson</w:t>
            </w:r>
            <w:r>
              <w:rPr>
                <w:rFonts w:cs="Arial"/>
                <w:lang w:val="es-MX"/>
              </w:rPr>
              <w:t xml:space="preserve">. </w:t>
            </w:r>
            <w:r w:rsidRPr="004C3BD8">
              <w:rPr>
                <w:rFonts w:cs="Arial"/>
                <w:lang w:val="es-MX"/>
              </w:rPr>
              <w:t>1983</w:t>
            </w:r>
            <w:r>
              <w:rPr>
                <w:rFonts w:cs="Arial"/>
                <w:lang w:val="es-MX"/>
              </w:rPr>
              <w:t xml:space="preserve">. </w:t>
            </w:r>
            <w:r w:rsidRPr="004C3BD8">
              <w:rPr>
                <w:rFonts w:cs="Arial"/>
                <w:i/>
                <w:lang w:val="es-MX"/>
              </w:rPr>
              <w:t xml:space="preserve"> Etnografía: Métodos de investigación</w:t>
            </w:r>
            <w:r>
              <w:rPr>
                <w:rFonts w:cs="Arial"/>
                <w:i/>
                <w:lang w:val="es-MX"/>
              </w:rPr>
              <w:t xml:space="preserve">. </w:t>
            </w:r>
            <w:r w:rsidRPr="00DD5019">
              <w:rPr>
                <w:rFonts w:cs="Arial"/>
                <w:lang w:val="es-MX"/>
              </w:rPr>
              <w:t xml:space="preserve"> México</w:t>
            </w:r>
            <w:r>
              <w:rPr>
                <w:rFonts w:cs="Arial"/>
                <w:lang w:val="es-MX"/>
              </w:rPr>
              <w:t xml:space="preserve">. </w:t>
            </w:r>
            <w:r w:rsidRPr="004C3BD8">
              <w:rPr>
                <w:rFonts w:cs="Arial"/>
                <w:lang w:val="es-MX"/>
              </w:rPr>
              <w:t xml:space="preserve"> </w:t>
            </w:r>
            <w:r>
              <w:rPr>
                <w:rFonts w:cs="Arial"/>
                <w:lang w:val="es-MX"/>
              </w:rPr>
              <w:t xml:space="preserve">pp.15-40; .41-67, 161-190. </w:t>
            </w:r>
            <w:r w:rsidRPr="004C3BD8">
              <w:rPr>
                <w:rFonts w:cs="Arial"/>
                <w:lang w:val="es-MX"/>
              </w:rPr>
              <w:t xml:space="preserve">Paidós. </w:t>
            </w:r>
          </w:p>
          <w:p w:rsidR="0079039A" w:rsidRPr="004C3BD8" w:rsidRDefault="0079039A" w:rsidP="0079039A">
            <w:pPr>
              <w:rPr>
                <w:rFonts w:cs="Arial"/>
                <w:lang w:val="es-MX"/>
              </w:rPr>
            </w:pPr>
            <w:r w:rsidRPr="004C3BD8">
              <w:rPr>
                <w:rFonts w:cs="Arial"/>
                <w:lang w:val="es-MX"/>
              </w:rPr>
              <w:t>Biblioteca CIESAS-sureste: 572  H727E</w:t>
            </w:r>
          </w:p>
          <w:p w:rsidR="008E4091" w:rsidRDefault="008E4091" w:rsidP="008E4091">
            <w:pPr>
              <w:rPr>
                <w:rFonts w:cs="Arial"/>
                <w:lang w:val="es-MX"/>
              </w:rPr>
            </w:pPr>
            <w:r w:rsidRPr="004C3BD8">
              <w:rPr>
                <w:rFonts w:cs="Arial"/>
                <w:lang w:val="es-MX"/>
              </w:rPr>
              <w:t>Briones Guillermo1996</w:t>
            </w:r>
            <w:r w:rsidRPr="0046051F">
              <w:rPr>
                <w:rFonts w:cs="Arial"/>
                <w:i/>
                <w:lang w:val="es-MX"/>
              </w:rPr>
              <w:t xml:space="preserve"> </w:t>
            </w:r>
            <w:r w:rsidRPr="004C3BD8">
              <w:rPr>
                <w:rFonts w:cs="Arial"/>
                <w:i/>
                <w:lang w:val="es-MX"/>
              </w:rPr>
              <w:t>Métodos y técnicas de investigación para las ciencias sociales</w:t>
            </w:r>
            <w:r w:rsidRPr="0046051F">
              <w:rPr>
                <w:rFonts w:cs="Arial"/>
              </w:rPr>
              <w:t xml:space="preserve"> </w:t>
            </w:r>
            <w:r w:rsidRPr="00DD5019">
              <w:rPr>
                <w:rFonts w:cs="Arial"/>
              </w:rPr>
              <w:t>México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4C3BD8">
              <w:rPr>
                <w:rFonts w:cs="Arial"/>
                <w:lang w:val="es-MX"/>
              </w:rPr>
              <w:t>pp.51-58, 59-67, 69-79.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4C3BD8">
              <w:rPr>
                <w:rFonts w:cs="Arial"/>
                <w:lang w:val="es-MX"/>
              </w:rPr>
              <w:t>Trillas.</w:t>
            </w:r>
            <w:r>
              <w:rPr>
                <w:rFonts w:cs="Arial"/>
                <w:lang w:val="es-MX"/>
              </w:rPr>
              <w:t xml:space="preserve"> </w:t>
            </w:r>
            <w:r w:rsidRPr="004C3BD8">
              <w:rPr>
                <w:rFonts w:cs="Arial"/>
                <w:lang w:val="es-MX"/>
              </w:rPr>
              <w:t>Biblioteca CIESAS-sureste: 300 B259M</w:t>
            </w:r>
          </w:p>
          <w:p w:rsidR="008E4091" w:rsidRPr="004C3BD8" w:rsidRDefault="008E4091" w:rsidP="008E4091">
            <w:pPr>
              <w:rPr>
                <w:rFonts w:cs="Arial"/>
                <w:lang w:val="es-MX"/>
              </w:rPr>
            </w:pPr>
            <w:r w:rsidRPr="004C3BD8">
              <w:rPr>
                <w:rFonts w:cs="Arial"/>
                <w:lang w:val="es-MX"/>
              </w:rPr>
              <w:t>Denman Catalina A. y Jesús Armando Haro</w:t>
            </w:r>
            <w:r w:rsidRPr="0046051F">
              <w:rPr>
                <w:rFonts w:cs="Arial"/>
                <w:lang w:val="es-MX"/>
              </w:rPr>
              <w:t>2000</w:t>
            </w:r>
            <w:r w:rsidRPr="0046051F">
              <w:rPr>
                <w:rFonts w:cs="Arial"/>
                <w:i/>
                <w:lang w:val="es-MX"/>
              </w:rPr>
              <w:t xml:space="preserve"> </w:t>
            </w:r>
            <w:r w:rsidRPr="003D64DB">
              <w:rPr>
                <w:rFonts w:cs="Arial"/>
                <w:i/>
                <w:lang w:val="es-MX"/>
              </w:rPr>
              <w:t>Por los rincones: Antología de métodos cualitativos en la investigación social</w:t>
            </w:r>
            <w:r w:rsidRPr="0046051F">
              <w:rPr>
                <w:rFonts w:cs="Arial"/>
              </w:rPr>
              <w:t xml:space="preserve"> </w:t>
            </w:r>
            <w:r w:rsidRPr="00DD5019">
              <w:rPr>
                <w:rFonts w:cs="Arial"/>
              </w:rPr>
              <w:t>México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4C3BD8">
              <w:rPr>
                <w:rFonts w:cs="Arial"/>
                <w:lang w:val="es-MX"/>
              </w:rPr>
              <w:t>pp.113-145, 147- 205, 207-226.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4C3BD8">
              <w:rPr>
                <w:rFonts w:cs="Arial"/>
                <w:lang w:val="es-MX"/>
              </w:rPr>
              <w:t>El Colegio de Sonora.</w:t>
            </w:r>
            <w:r w:rsidR="004433A0">
              <w:rPr>
                <w:rFonts w:cs="Arial"/>
                <w:lang w:val="es-MX"/>
              </w:rPr>
              <w:t xml:space="preserve"> (</w:t>
            </w:r>
            <w:r w:rsidRPr="004C3BD8">
              <w:rPr>
                <w:rFonts w:cs="Arial"/>
                <w:lang w:val="es-MX"/>
              </w:rPr>
              <w:t>Biblioteca CIESAS-sureste: 300.72  D362P</w:t>
            </w:r>
            <w:r w:rsidR="004433A0">
              <w:rPr>
                <w:rFonts w:cs="Arial"/>
                <w:lang w:val="es-MX"/>
              </w:rPr>
              <w:t>)</w:t>
            </w:r>
          </w:p>
          <w:p w:rsidR="008E4091" w:rsidRDefault="008E4091" w:rsidP="008E4091">
            <w:pPr>
              <w:rPr>
                <w:rFonts w:cs="Arial"/>
                <w:b/>
                <w:lang w:val="es-MX"/>
              </w:rPr>
            </w:pPr>
            <w:r w:rsidRPr="00E83F79">
              <w:rPr>
                <w:rFonts w:cs="Arial"/>
                <w:lang w:val="es-MX"/>
              </w:rPr>
              <w:t>Pool Novelo, Luciano1998</w:t>
            </w:r>
            <w:r w:rsidRPr="0046051F">
              <w:rPr>
                <w:rFonts w:cs="Arial"/>
                <w:i/>
                <w:lang w:val="es-MX"/>
              </w:rPr>
              <w:t xml:space="preserve"> </w:t>
            </w:r>
            <w:r w:rsidRPr="003D64DB">
              <w:rPr>
                <w:rFonts w:cs="Arial"/>
                <w:i/>
                <w:lang w:val="es-MX"/>
              </w:rPr>
              <w:t>Me</w:t>
            </w:r>
            <w:r w:rsidRPr="002A4DC7">
              <w:rPr>
                <w:rFonts w:cs="Arial"/>
                <w:i/>
                <w:lang w:val="es-MX"/>
              </w:rPr>
              <w:t>mori</w:t>
            </w:r>
            <w:r w:rsidRPr="003D64DB">
              <w:rPr>
                <w:rFonts w:cs="Arial"/>
                <w:i/>
                <w:lang w:val="es-MX"/>
              </w:rPr>
              <w:t>a del taller de Evaluación Rural Participativa en Santa Marta, Chenalhó, Chiapas</w:t>
            </w:r>
            <w:r w:rsidRPr="0046051F">
              <w:rPr>
                <w:rFonts w:cs="Arial"/>
              </w:rPr>
              <w:t xml:space="preserve"> </w:t>
            </w:r>
            <w:r w:rsidRPr="00E83F79">
              <w:rPr>
                <w:rFonts w:cs="Arial"/>
              </w:rPr>
              <w:t>México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E83F79">
              <w:rPr>
                <w:rFonts w:cs="Arial"/>
                <w:lang w:val="es-MX"/>
              </w:rPr>
              <w:t>pp. 13</w:t>
            </w:r>
            <w:ins w:id="1" w:author="Usuario" w:date="2013-01-22T11:30:00Z">
              <w:r>
                <w:rPr>
                  <w:rFonts w:cs="Arial"/>
                  <w:lang w:val="es-MX"/>
                </w:rPr>
                <w:t xml:space="preserve"> </w:t>
              </w:r>
            </w:ins>
            <w:r w:rsidRPr="00E83F79">
              <w:rPr>
                <w:rFonts w:cs="Arial"/>
                <w:lang w:val="es-MX"/>
              </w:rPr>
              <w:t>-83</w:t>
            </w:r>
            <w:r w:rsidRPr="0046051F">
              <w:rPr>
                <w:rFonts w:cs="Arial"/>
                <w:lang w:val="es-MX"/>
              </w:rPr>
              <w:t xml:space="preserve"> </w:t>
            </w:r>
            <w:r w:rsidRPr="00E83F79">
              <w:rPr>
                <w:rFonts w:cs="Arial"/>
                <w:lang w:val="es-MX"/>
              </w:rPr>
              <w:t>Ecosur</w:t>
            </w:r>
          </w:p>
          <w:p w:rsidR="00616D10" w:rsidRPr="009E78D7" w:rsidRDefault="00616D10" w:rsidP="00616D10">
            <w:pPr>
              <w:rPr>
                <w:rFonts w:cs="Arial"/>
                <w:lang w:val="es-MX"/>
              </w:rPr>
            </w:pPr>
          </w:p>
        </w:tc>
      </w:tr>
      <w:tr w:rsidR="00616D10" w:rsidRPr="009E78D7">
        <w:trPr>
          <w:trHeight w:val="41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16D10" w:rsidRPr="00D273E6" w:rsidRDefault="00616D10" w:rsidP="000B156B">
            <w:pPr>
              <w:rPr>
                <w:rFonts w:cs="Arial"/>
                <w:b/>
                <w:szCs w:val="22"/>
                <w:lang w:val="es-MX"/>
              </w:rPr>
            </w:pPr>
            <w:r w:rsidRPr="00D273E6">
              <w:rPr>
                <w:rFonts w:cs="Arial"/>
                <w:b/>
                <w:szCs w:val="22"/>
                <w:lang w:val="es-MX"/>
              </w:rPr>
              <w:t>Bibliografía complementaria</w:t>
            </w:r>
          </w:p>
          <w:p w:rsidR="00D273E6" w:rsidRDefault="00D273E6" w:rsidP="00B85ADE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3E6">
              <w:rPr>
                <w:rFonts w:ascii="Arial" w:hAnsi="Arial" w:cs="Arial"/>
                <w:bCs/>
                <w:sz w:val="22"/>
                <w:szCs w:val="22"/>
              </w:rPr>
              <w:t xml:space="preserve">Muñoz Corvalán, J.: </w:t>
            </w:r>
            <w:r w:rsidRPr="00D273E6">
              <w:rPr>
                <w:rFonts w:ascii="Arial" w:hAnsi="Arial" w:cs="Arial"/>
                <w:sz w:val="22"/>
                <w:szCs w:val="22"/>
              </w:rPr>
              <w:t xml:space="preserve">"Intervención comunitaria: concepto. El desarrollo comunitario", en Contribuciones a las Ciencias Sociales, Noviembre 2012, www.eumed.net/rev/cccss/22/ </w:t>
            </w:r>
          </w:p>
          <w:p w:rsidR="00B263E4" w:rsidRDefault="00B263E4" w:rsidP="00B85ADE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Alforja. Planeación participativa</w:t>
            </w:r>
          </w:p>
          <w:p w:rsidR="00B263E4" w:rsidRPr="00D273E6" w:rsidRDefault="00B263E4" w:rsidP="00B85ADE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Carlos A. Muñoz Lagos. Reflexiones en torno al diagnóstico regional y sus fundamentos.2002. Rev. Geog. Venez. Vol 43(1)2002, 129-148.</w:t>
            </w:r>
          </w:p>
          <w:p w:rsidR="00D273E6" w:rsidRPr="009E78D7" w:rsidRDefault="00D273E6" w:rsidP="000B156B">
            <w:pPr>
              <w:rPr>
                <w:rFonts w:cs="Arial"/>
                <w:lang w:val="es-MX"/>
              </w:rPr>
            </w:pPr>
          </w:p>
        </w:tc>
      </w:tr>
    </w:tbl>
    <w:p w:rsidR="0079039A" w:rsidRDefault="0079039A" w:rsidP="00895FF8">
      <w:pPr>
        <w:ind w:left="1080"/>
        <w:rPr>
          <w:rFonts w:cs="Arial"/>
          <w:b/>
          <w:lang w:val="es-MX"/>
        </w:rPr>
      </w:pPr>
    </w:p>
    <w:p w:rsidR="0079039A" w:rsidRDefault="0079039A" w:rsidP="00895FF8">
      <w:pPr>
        <w:ind w:left="1080"/>
        <w:rPr>
          <w:rFonts w:cs="Arial"/>
          <w:b/>
          <w:lang w:val="es-MX"/>
        </w:rPr>
      </w:pPr>
    </w:p>
    <w:p w:rsidR="0079039A" w:rsidRPr="009E78D7" w:rsidRDefault="0079039A" w:rsidP="00895FF8">
      <w:pPr>
        <w:ind w:left="1080"/>
        <w:rPr>
          <w:rFonts w:cs="Arial"/>
          <w:b/>
          <w:lang w:val="es-MX"/>
        </w:rPr>
      </w:pPr>
    </w:p>
    <w:p w:rsidR="00153207" w:rsidRPr="009E78D7" w:rsidRDefault="00247EA8" w:rsidP="00CE4465">
      <w:pPr>
        <w:numPr>
          <w:ilvl w:val="0"/>
          <w:numId w:val="3"/>
        </w:numPr>
        <w:rPr>
          <w:rFonts w:cs="Arial"/>
          <w:b/>
          <w:lang w:val="es-MX"/>
        </w:rPr>
      </w:pPr>
      <w:r w:rsidRPr="009E78D7">
        <w:rPr>
          <w:rFonts w:cs="Arial"/>
          <w:b/>
          <w:lang w:val="es-MX"/>
        </w:rPr>
        <w:t>PERFIL DESEABLE DEL DOCENTE</w:t>
      </w:r>
    </w:p>
    <w:p w:rsidR="00A411A6" w:rsidRPr="009E78D7" w:rsidRDefault="00A411A6" w:rsidP="00153207">
      <w:pPr>
        <w:jc w:val="center"/>
        <w:rPr>
          <w:rFonts w:cs="Arial"/>
          <w:b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1056"/>
      </w:tblGrid>
      <w:tr w:rsidR="00DC752E" w:rsidRPr="009E78D7">
        <w:tc>
          <w:tcPr>
            <w:tcW w:w="3227" w:type="dxa"/>
            <w:shd w:val="clear" w:color="auto" w:fill="auto"/>
          </w:tcPr>
          <w:p w:rsidR="00653C1A" w:rsidRPr="009E78D7" w:rsidRDefault="00653C1A" w:rsidP="00B87DAB">
            <w:pPr>
              <w:jc w:val="center"/>
              <w:rPr>
                <w:rFonts w:cs="Arial"/>
                <w:b/>
                <w:lang w:val="es-MX"/>
              </w:rPr>
            </w:pPr>
          </w:p>
          <w:p w:rsidR="00CE7C17" w:rsidRPr="009E78D7" w:rsidRDefault="00A411A6" w:rsidP="0036678B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CRITERIO</w:t>
            </w:r>
          </w:p>
        </w:tc>
        <w:tc>
          <w:tcPr>
            <w:tcW w:w="11056" w:type="dxa"/>
            <w:shd w:val="clear" w:color="auto" w:fill="auto"/>
          </w:tcPr>
          <w:p w:rsidR="00653C1A" w:rsidRPr="009E78D7" w:rsidRDefault="00653C1A" w:rsidP="00B87DAB">
            <w:pPr>
              <w:jc w:val="center"/>
              <w:rPr>
                <w:rFonts w:cs="Arial"/>
                <w:b/>
                <w:lang w:val="es-MX"/>
              </w:rPr>
            </w:pPr>
          </w:p>
          <w:p w:rsidR="00A411A6" w:rsidRPr="009E78D7" w:rsidRDefault="00A411A6" w:rsidP="00B87DAB">
            <w:pPr>
              <w:jc w:val="center"/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DESCRIPCIÓN</w:t>
            </w:r>
          </w:p>
        </w:tc>
      </w:tr>
      <w:tr w:rsidR="00DC752E" w:rsidRPr="009E78D7">
        <w:trPr>
          <w:trHeight w:val="387"/>
        </w:trPr>
        <w:tc>
          <w:tcPr>
            <w:tcW w:w="3227" w:type="dxa"/>
            <w:shd w:val="clear" w:color="auto" w:fill="auto"/>
            <w:vAlign w:val="center"/>
          </w:tcPr>
          <w:p w:rsidR="00A411A6" w:rsidRPr="009E78D7" w:rsidRDefault="00A411A6" w:rsidP="000B71C2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F</w:t>
            </w:r>
            <w:r w:rsidR="000B71C2" w:rsidRPr="009E78D7">
              <w:rPr>
                <w:rFonts w:cs="Arial"/>
                <w:b/>
                <w:lang w:val="es-MX"/>
              </w:rPr>
              <w:t>ormación Profesional</w:t>
            </w:r>
          </w:p>
        </w:tc>
        <w:tc>
          <w:tcPr>
            <w:tcW w:w="11056" w:type="dxa"/>
            <w:shd w:val="clear" w:color="auto" w:fill="auto"/>
            <w:vAlign w:val="center"/>
          </w:tcPr>
          <w:p w:rsidR="00567FE5" w:rsidRPr="009E78D7" w:rsidRDefault="00DB1169" w:rsidP="0079039A">
            <w:pPr>
              <w:rPr>
                <w:rFonts w:cs="Arial"/>
                <w:i/>
                <w:lang w:val="es-MX"/>
              </w:rPr>
            </w:pPr>
            <w:r>
              <w:rPr>
                <w:rFonts w:cs="Arial"/>
                <w:szCs w:val="22"/>
              </w:rPr>
              <w:t xml:space="preserve">Maestría y/o Doctorado en: </w:t>
            </w:r>
            <w:r w:rsidRPr="00445B21">
              <w:rPr>
                <w:rFonts w:cs="Arial"/>
                <w:szCs w:val="22"/>
              </w:rPr>
              <w:t xml:space="preserve">Sociología, </w:t>
            </w:r>
            <w:r w:rsidR="0079039A">
              <w:rPr>
                <w:rFonts w:cs="Arial"/>
                <w:szCs w:val="22"/>
              </w:rPr>
              <w:t xml:space="preserve">Agroecología, </w:t>
            </w:r>
            <w:r w:rsidRPr="00445B21">
              <w:rPr>
                <w:rFonts w:cs="Arial"/>
                <w:szCs w:val="22"/>
              </w:rPr>
              <w:t xml:space="preserve">Antropología, </w:t>
            </w:r>
            <w:r w:rsidR="0079039A">
              <w:rPr>
                <w:rFonts w:cs="Arial"/>
                <w:szCs w:val="22"/>
              </w:rPr>
              <w:t>Agronomía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DC752E" w:rsidRPr="009E78D7">
        <w:trPr>
          <w:trHeight w:val="427"/>
        </w:trPr>
        <w:tc>
          <w:tcPr>
            <w:tcW w:w="3227" w:type="dxa"/>
            <w:shd w:val="clear" w:color="auto" w:fill="auto"/>
            <w:vAlign w:val="center"/>
          </w:tcPr>
          <w:p w:rsidR="00A411A6" w:rsidRPr="009E78D7" w:rsidRDefault="004D7376" w:rsidP="004D7376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>Experiencia Profesional</w:t>
            </w:r>
          </w:p>
        </w:tc>
        <w:tc>
          <w:tcPr>
            <w:tcW w:w="11056" w:type="dxa"/>
            <w:shd w:val="clear" w:color="auto" w:fill="auto"/>
            <w:vAlign w:val="center"/>
          </w:tcPr>
          <w:p w:rsidR="00567FE5" w:rsidRDefault="0079039A" w:rsidP="00942B4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Trabajo comunitario</w:t>
            </w:r>
          </w:p>
          <w:p w:rsidR="0079039A" w:rsidRDefault="0079039A" w:rsidP="007903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Técnicas y herramientas participativas</w:t>
            </w:r>
          </w:p>
          <w:p w:rsidR="00DB1169" w:rsidRPr="009E78D7" w:rsidRDefault="0079039A" w:rsidP="0079039A">
            <w:pPr>
              <w:rPr>
                <w:rFonts w:cs="Arial"/>
                <w:b/>
                <w:lang w:val="es-MX"/>
              </w:rPr>
            </w:pPr>
            <w:r>
              <w:rPr>
                <w:rFonts w:cs="Arial"/>
                <w:szCs w:val="22"/>
              </w:rPr>
              <w:t>Diagnósticos comunitarios</w:t>
            </w:r>
          </w:p>
        </w:tc>
      </w:tr>
      <w:tr w:rsidR="00DC752E" w:rsidRPr="009E78D7">
        <w:trPr>
          <w:trHeight w:val="427"/>
        </w:trPr>
        <w:tc>
          <w:tcPr>
            <w:tcW w:w="3227" w:type="dxa"/>
            <w:shd w:val="clear" w:color="auto" w:fill="auto"/>
            <w:vAlign w:val="center"/>
          </w:tcPr>
          <w:p w:rsidR="004D7376" w:rsidRPr="009E78D7" w:rsidRDefault="004D7376" w:rsidP="000B71C2">
            <w:pPr>
              <w:rPr>
                <w:rFonts w:cs="Arial"/>
                <w:b/>
                <w:lang w:val="es-MX"/>
              </w:rPr>
            </w:pPr>
            <w:r w:rsidRPr="009E78D7">
              <w:rPr>
                <w:rFonts w:cs="Arial"/>
                <w:b/>
                <w:lang w:val="es-MX"/>
              </w:rPr>
              <w:t xml:space="preserve">Competencias  </w:t>
            </w:r>
          </w:p>
        </w:tc>
        <w:tc>
          <w:tcPr>
            <w:tcW w:w="11056" w:type="dxa"/>
            <w:shd w:val="clear" w:color="auto" w:fill="auto"/>
            <w:vAlign w:val="center"/>
          </w:tcPr>
          <w:p w:rsidR="00DB1169" w:rsidRPr="00445B21" w:rsidRDefault="00DB1169" w:rsidP="00DB1169">
            <w:pPr>
              <w:rPr>
                <w:rFonts w:cs="Arial"/>
                <w:szCs w:val="22"/>
              </w:rPr>
            </w:pPr>
            <w:r w:rsidRPr="00445B21">
              <w:rPr>
                <w:rFonts w:cs="Arial"/>
                <w:szCs w:val="22"/>
              </w:rPr>
              <w:t>Habilidades en trabajo multidisciplinario</w:t>
            </w:r>
          </w:p>
          <w:p w:rsidR="00DB1169" w:rsidRPr="00445B21" w:rsidRDefault="0079039A" w:rsidP="00DB116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Manejo de herramientas participativas</w:t>
            </w:r>
          </w:p>
          <w:p w:rsidR="0079039A" w:rsidRDefault="00DB1169" w:rsidP="00DB1169">
            <w:pPr>
              <w:rPr>
                <w:rFonts w:cs="Arial"/>
                <w:szCs w:val="22"/>
              </w:rPr>
            </w:pPr>
            <w:r w:rsidRPr="00445B21">
              <w:rPr>
                <w:rFonts w:cs="Arial"/>
                <w:szCs w:val="22"/>
              </w:rPr>
              <w:t>Experiencia de trabajo comunitario</w:t>
            </w:r>
          </w:p>
          <w:p w:rsidR="00DB1169" w:rsidRDefault="0079039A" w:rsidP="00DB116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Análisis de la problemática comunitaria </w:t>
            </w:r>
            <w:r w:rsidR="00DB1169" w:rsidRPr="00445B21">
              <w:rPr>
                <w:rFonts w:cs="Arial"/>
                <w:szCs w:val="22"/>
              </w:rPr>
              <w:t xml:space="preserve">en </w:t>
            </w:r>
            <w:r>
              <w:rPr>
                <w:rFonts w:cs="Arial"/>
                <w:szCs w:val="22"/>
              </w:rPr>
              <w:t xml:space="preserve"> diferentes aspectos</w:t>
            </w:r>
          </w:p>
          <w:p w:rsidR="004D7376" w:rsidRPr="0079039A" w:rsidRDefault="0079039A" w:rsidP="00DB1169">
            <w:pPr>
              <w:rPr>
                <w:rFonts w:cs="Arial"/>
                <w:lang w:val="es-MX"/>
              </w:rPr>
            </w:pPr>
            <w:r w:rsidRPr="0079039A">
              <w:rPr>
                <w:rFonts w:cs="Arial"/>
                <w:lang w:val="es-MX"/>
              </w:rPr>
              <w:t>Mecanismos participativos para la búsqueda de soluciones.</w:t>
            </w:r>
          </w:p>
        </w:tc>
      </w:tr>
    </w:tbl>
    <w:p w:rsidR="00B85ADE" w:rsidRDefault="00B85ADE" w:rsidP="00CE567F">
      <w:pPr>
        <w:rPr>
          <w:rFonts w:cs="Arial"/>
          <w:b/>
          <w:szCs w:val="22"/>
        </w:rPr>
      </w:pPr>
    </w:p>
    <w:p w:rsidR="00B85ADE" w:rsidRDefault="00B85ADE" w:rsidP="00A765CF">
      <w:pPr>
        <w:jc w:val="right"/>
        <w:rPr>
          <w:rFonts w:cs="Arial"/>
          <w:b/>
          <w:szCs w:val="22"/>
        </w:rPr>
      </w:pPr>
    </w:p>
    <w:p w:rsidR="00B85ADE" w:rsidRDefault="00B85ADE" w:rsidP="00A765CF">
      <w:pPr>
        <w:jc w:val="right"/>
        <w:rPr>
          <w:rFonts w:cs="Arial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37"/>
        <w:gridCol w:w="7391"/>
      </w:tblGrid>
      <w:tr w:rsidR="000E1E23" w:rsidRPr="009E78D7">
        <w:tc>
          <w:tcPr>
            <w:tcW w:w="6637" w:type="dxa"/>
            <w:vAlign w:val="center"/>
          </w:tcPr>
          <w:p w:rsidR="000E1E23" w:rsidRDefault="000E1E23" w:rsidP="000E1E23">
            <w:pPr>
              <w:jc w:val="center"/>
            </w:pPr>
            <w:r w:rsidRPr="009E78D7">
              <w:rPr>
                <w:rFonts w:cs="Arial"/>
                <w:b/>
                <w:szCs w:val="22"/>
              </w:rPr>
              <w:t>ELABOR</w:t>
            </w:r>
            <w:r>
              <w:rPr>
                <w:rFonts w:cs="Arial"/>
                <w:b/>
                <w:szCs w:val="22"/>
              </w:rPr>
              <w:t>ARON:</w:t>
            </w:r>
            <w:r w:rsidRPr="003C2834">
              <w:t xml:space="preserve"> </w:t>
            </w:r>
          </w:p>
          <w:p w:rsidR="000E1E23" w:rsidRDefault="00470A98" w:rsidP="000E1E23">
            <w:pPr>
              <w:jc w:val="center"/>
            </w:pPr>
            <w:r w:rsidRPr="00470A98">
              <w:t>Stefano Sartorello</w:t>
            </w:r>
          </w:p>
          <w:p w:rsidR="002A4DC7" w:rsidRDefault="002A4DC7" w:rsidP="002A4DC7">
            <w:pPr>
              <w:jc w:val="center"/>
            </w:pPr>
            <w:r w:rsidRPr="002A4DC7">
              <w:rPr>
                <w:b/>
              </w:rPr>
              <w:t>Actualización</w:t>
            </w:r>
            <w:r>
              <w:t>: Susana Muñoz Padilla</w:t>
            </w:r>
          </w:p>
          <w:p w:rsidR="002A4DC7" w:rsidRDefault="002A4DC7" w:rsidP="002A4DC7">
            <w:pPr>
              <w:jc w:val="center"/>
            </w:pPr>
            <w:r w:rsidRPr="00470A98">
              <w:t>Eduardo J. Velázquez Cruz</w:t>
            </w:r>
          </w:p>
          <w:p w:rsidR="00CE567F" w:rsidRDefault="002A4DC7" w:rsidP="002A4DC7">
            <w:pPr>
              <w:jc w:val="center"/>
            </w:pPr>
            <w:r>
              <w:t>R</w:t>
            </w:r>
            <w:r w:rsidR="00A0490B">
              <w:t xml:space="preserve">afael </w:t>
            </w:r>
            <w:r>
              <w:t xml:space="preserve"> Pimienta</w:t>
            </w:r>
          </w:p>
          <w:p w:rsidR="00CE567F" w:rsidRDefault="00CE567F" w:rsidP="002A4DC7">
            <w:pPr>
              <w:jc w:val="center"/>
              <w:rPr>
                <w:b/>
              </w:rPr>
            </w:pPr>
          </w:p>
          <w:p w:rsidR="000E1E23" w:rsidRPr="00CE567F" w:rsidRDefault="00CE567F" w:rsidP="00CE567F">
            <w:pPr>
              <w:jc w:val="center"/>
              <w:rPr>
                <w:b/>
              </w:rPr>
            </w:pPr>
            <w:r>
              <w:rPr>
                <w:b/>
              </w:rPr>
              <w:t>Diciembre 2013</w:t>
            </w:r>
          </w:p>
        </w:tc>
        <w:tc>
          <w:tcPr>
            <w:tcW w:w="7391" w:type="dxa"/>
            <w:vAlign w:val="center"/>
          </w:tcPr>
          <w:p w:rsidR="0021210B" w:rsidRDefault="0021210B" w:rsidP="000E1E23">
            <w:pPr>
              <w:jc w:val="center"/>
              <w:rPr>
                <w:b/>
              </w:rPr>
            </w:pPr>
          </w:p>
          <w:p w:rsidR="000E1E23" w:rsidRDefault="000E1E23" w:rsidP="000E1E23">
            <w:pPr>
              <w:jc w:val="center"/>
              <w:rPr>
                <w:b/>
              </w:rPr>
            </w:pPr>
            <w:r w:rsidRPr="009E78D7">
              <w:rPr>
                <w:b/>
              </w:rPr>
              <w:t>REVIS</w:t>
            </w:r>
            <w:r>
              <w:rPr>
                <w:b/>
              </w:rPr>
              <w:t>ARON</w:t>
            </w:r>
            <w:r w:rsidRPr="009E78D7">
              <w:rPr>
                <w:b/>
              </w:rPr>
              <w:t>:</w:t>
            </w:r>
          </w:p>
          <w:p w:rsidR="00470A98" w:rsidRDefault="00470A98" w:rsidP="00225063">
            <w:pPr>
              <w:jc w:val="center"/>
            </w:pPr>
          </w:p>
          <w:p w:rsidR="000E1E23" w:rsidRPr="009E78D7" w:rsidRDefault="000E1E23" w:rsidP="0021210B">
            <w:pPr>
              <w:jc w:val="center"/>
              <w:rPr>
                <w:b/>
              </w:rPr>
            </w:pPr>
          </w:p>
        </w:tc>
      </w:tr>
      <w:tr w:rsidR="000E1E23" w:rsidRPr="009E78D7">
        <w:trPr>
          <w:trHeight w:val="146"/>
        </w:trPr>
        <w:tc>
          <w:tcPr>
            <w:tcW w:w="6637" w:type="dxa"/>
            <w:vAlign w:val="center"/>
          </w:tcPr>
          <w:p w:rsidR="0021210B" w:rsidRDefault="0021210B" w:rsidP="000E1E23">
            <w:pPr>
              <w:jc w:val="center"/>
              <w:rPr>
                <w:b/>
              </w:rPr>
            </w:pPr>
          </w:p>
          <w:p w:rsidR="000E1E23" w:rsidRDefault="000E1E23" w:rsidP="000E1E23">
            <w:pPr>
              <w:jc w:val="center"/>
            </w:pPr>
            <w:r>
              <w:rPr>
                <w:b/>
              </w:rPr>
              <w:t>A</w:t>
            </w:r>
            <w:r w:rsidRPr="006F25D1">
              <w:rPr>
                <w:b/>
              </w:rPr>
              <w:t>PROBÓ:</w:t>
            </w:r>
            <w:r>
              <w:t xml:space="preserve"> </w:t>
            </w:r>
          </w:p>
          <w:p w:rsidR="000E1E23" w:rsidRDefault="000E1E23" w:rsidP="000E1E23">
            <w:pPr>
              <w:jc w:val="center"/>
            </w:pPr>
          </w:p>
          <w:p w:rsidR="000E1E23" w:rsidRDefault="000E1E23" w:rsidP="000E1E23">
            <w:pPr>
              <w:jc w:val="center"/>
            </w:pPr>
            <w:r>
              <w:t xml:space="preserve">Dr. Domingo Gómez López </w:t>
            </w:r>
          </w:p>
          <w:p w:rsidR="000E1E23" w:rsidRPr="009E78D7" w:rsidRDefault="000E1E23" w:rsidP="000E1E23">
            <w:pPr>
              <w:jc w:val="center"/>
            </w:pPr>
            <w:r>
              <w:t>Secretario</w:t>
            </w:r>
            <w:r w:rsidRPr="00321ED7">
              <w:t xml:space="preserve"> Académic</w:t>
            </w:r>
            <w:r>
              <w:t>o</w:t>
            </w:r>
          </w:p>
        </w:tc>
        <w:tc>
          <w:tcPr>
            <w:tcW w:w="7391" w:type="dxa"/>
            <w:vAlign w:val="center"/>
          </w:tcPr>
          <w:p w:rsidR="000E1E23" w:rsidRDefault="000E1E23" w:rsidP="000E1E23">
            <w:pPr>
              <w:jc w:val="center"/>
              <w:rPr>
                <w:b/>
                <w:lang w:val="es-MX"/>
              </w:rPr>
            </w:pPr>
            <w:r w:rsidRPr="006F25D1">
              <w:rPr>
                <w:b/>
              </w:rPr>
              <w:t>FECHA DE ENTRADA EN VIGOR:</w:t>
            </w:r>
            <w:r w:rsidRPr="009E78D7">
              <w:t xml:space="preserve"> </w:t>
            </w:r>
            <w:r w:rsidRPr="000F6742">
              <w:rPr>
                <w:lang w:val="es-MX"/>
              </w:rPr>
              <w:t>Modelo Educativo</w:t>
            </w:r>
            <w:r w:rsidRPr="006F25D1">
              <w:rPr>
                <w:b/>
                <w:lang w:val="es-MX"/>
              </w:rPr>
              <w:t xml:space="preserve"> </w:t>
            </w:r>
          </w:p>
          <w:p w:rsidR="000E1E23" w:rsidRDefault="000E1E23" w:rsidP="000E1E23">
            <w:pPr>
              <w:jc w:val="center"/>
              <w:rPr>
                <w:b/>
                <w:lang w:val="es-MX"/>
              </w:rPr>
            </w:pPr>
          </w:p>
          <w:p w:rsidR="000E1E23" w:rsidRPr="00321ED7" w:rsidRDefault="000E1E23" w:rsidP="000E1E23">
            <w:pPr>
              <w:jc w:val="center"/>
              <w:rPr>
                <w:sz w:val="18"/>
                <w:szCs w:val="18"/>
              </w:rPr>
            </w:pPr>
            <w:r w:rsidRPr="006F25D1">
              <w:rPr>
                <w:b/>
                <w:lang w:val="es-MX"/>
              </w:rPr>
              <w:t>CÓDIGO:</w:t>
            </w:r>
            <w:r w:rsidRPr="009E78D7">
              <w:rPr>
                <w:lang w:val="es-MX"/>
              </w:rPr>
              <w:t xml:space="preserve"> </w:t>
            </w:r>
            <w:r w:rsidRPr="000F6742">
              <w:rPr>
                <w:lang w:val="es-MX"/>
              </w:rPr>
              <w:t>Modelo Educativo</w:t>
            </w:r>
          </w:p>
        </w:tc>
      </w:tr>
    </w:tbl>
    <w:p w:rsidR="006F25D1" w:rsidRPr="009E78D7" w:rsidRDefault="006F25D1">
      <w:pPr>
        <w:rPr>
          <w:rFonts w:cs="Arial"/>
          <w:b/>
          <w:sz w:val="20"/>
          <w:szCs w:val="20"/>
          <w:lang w:val="es-MX"/>
        </w:rPr>
      </w:pPr>
    </w:p>
    <w:sectPr w:rsidR="006F25D1" w:rsidRPr="009E78D7" w:rsidSect="006F3B56">
      <w:headerReference w:type="default" r:id="rId8"/>
      <w:footerReference w:type="default" r:id="rId9"/>
      <w:pgSz w:w="15840" w:h="12240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859A3" w:rsidRDefault="00F859A3">
      <w:r>
        <w:separator/>
      </w:r>
    </w:p>
  </w:endnote>
  <w:endnote w:type="continuationSeparator" w:id="1">
    <w:p w:rsidR="00F859A3" w:rsidRDefault="00F85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B156B" w:rsidRDefault="009C5503">
    <w:pPr>
      <w:pStyle w:val="Piedepgina"/>
      <w:jc w:val="right"/>
    </w:pPr>
    <w:fldSimple w:instr="PAGE   \* MERGEFORMAT">
      <w:r w:rsidR="00A0490B">
        <w:rPr>
          <w:noProof/>
        </w:rPr>
        <w:t>1</w:t>
      </w:r>
    </w:fldSimple>
  </w:p>
  <w:p w:rsidR="000B156B" w:rsidRPr="00486718" w:rsidRDefault="000B156B" w:rsidP="006A0269">
    <w:pPr>
      <w:jc w:val="center"/>
      <w:rPr>
        <w:rFonts w:ascii="Calibri" w:hAnsi="Calibri" w:cs="Calibri"/>
        <w:b/>
        <w:color w:val="7F7F7F"/>
        <w:lang w:val="es-MX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859A3" w:rsidRDefault="00F859A3">
      <w:r>
        <w:separator/>
      </w:r>
    </w:p>
  </w:footnote>
  <w:footnote w:type="continuationSeparator" w:id="1">
    <w:p w:rsidR="00F859A3" w:rsidRDefault="00F859A3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B156B" w:rsidRDefault="000B156B" w:rsidP="00876A36">
    <w:pPr>
      <w:pStyle w:val="Encabezado"/>
      <w:tabs>
        <w:tab w:val="left" w:pos="10874"/>
      </w:tabs>
      <w:jc w:val="center"/>
      <w:rPr>
        <w:rFonts w:cs="Arial"/>
        <w:b/>
        <w:sz w:val="28"/>
      </w:rPr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6641465</wp:posOffset>
          </wp:positionH>
          <wp:positionV relativeFrom="margin">
            <wp:posOffset>-444500</wp:posOffset>
          </wp:positionV>
          <wp:extent cx="2398395" cy="786765"/>
          <wp:effectExtent l="25400" t="0" r="0" b="0"/>
          <wp:wrapSquare wrapText="bothSides"/>
          <wp:docPr id="2" name="Imagen 2" descr="C:\Documents and Settings\Administrador\Escritorio\logo_cgei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dministrador\Escritorio\logo_cgei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9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-137795</wp:posOffset>
          </wp:positionH>
          <wp:positionV relativeFrom="paragraph">
            <wp:posOffset>-73025</wp:posOffset>
          </wp:positionV>
          <wp:extent cx="1623695" cy="772160"/>
          <wp:effectExtent l="0" t="0" r="190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NICH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3695" cy="7721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pc="http://schemas.microsoft.com/office/word/2010/wordprocessingCanvas" xmlns:mc="http://schemas.openxmlformats.org/markup-compatibility/2006" xmlns:r="http://schemas.openxmlformats.org/officeDocument/2006/relationships" xmlns:m="http://schemas.openxmlformats.org/officeDocument/2006/math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0B156B" w:rsidRPr="00D94E17" w:rsidRDefault="000B156B" w:rsidP="00B33B8B">
    <w:pPr>
      <w:pStyle w:val="Encabezado"/>
      <w:tabs>
        <w:tab w:val="left" w:pos="10874"/>
      </w:tabs>
      <w:jc w:val="center"/>
      <w:rPr>
        <w:rFonts w:cs="Arial"/>
        <w:b/>
        <w:sz w:val="28"/>
      </w:rPr>
    </w:pPr>
    <w:r>
      <w:rPr>
        <w:rFonts w:cs="Arial"/>
        <w:b/>
        <w:sz w:val="28"/>
      </w:rPr>
      <w:t>U</w:t>
    </w:r>
    <w:r w:rsidRPr="00D94E17">
      <w:rPr>
        <w:rFonts w:cs="Arial"/>
        <w:b/>
        <w:sz w:val="28"/>
      </w:rPr>
      <w:t>NIVERSIDAD INTERCULTURAL DE CHIAPAS</w:t>
    </w:r>
  </w:p>
  <w:p w:rsidR="000B156B" w:rsidRPr="00D94E17" w:rsidRDefault="000B156B" w:rsidP="00B33B8B">
    <w:pPr>
      <w:pStyle w:val="Encabezado"/>
      <w:jc w:val="center"/>
      <w:rPr>
        <w:rFonts w:cs="Arial"/>
        <w:b/>
      </w:rPr>
    </w:pPr>
    <w:r>
      <w:rPr>
        <w:rFonts w:cs="Arial"/>
        <w:b/>
      </w:rPr>
      <w:t>Programas de estudios</w:t>
    </w:r>
  </w:p>
  <w:p w:rsidR="000B156B" w:rsidRDefault="000B156B" w:rsidP="00B33B8B">
    <w:pPr>
      <w:pStyle w:val="Encabezado"/>
      <w:jc w:val="center"/>
      <w:rPr>
        <w:rFonts w:cs="Arial"/>
        <w:sz w:val="20"/>
      </w:rPr>
    </w:pPr>
    <w:r w:rsidRPr="00D94E17">
      <w:rPr>
        <w:rFonts w:cs="Arial"/>
        <w:sz w:val="20"/>
      </w:rPr>
      <w:t>COMPETENCIAS PROFESIONALES</w:t>
    </w:r>
  </w:p>
  <w:p w:rsidR="000B156B" w:rsidRPr="00D94E17" w:rsidRDefault="000B156B" w:rsidP="00B33B8B">
    <w:pPr>
      <w:pStyle w:val="Encabezado"/>
      <w:jc w:val="center"/>
      <w:rPr>
        <w:rFonts w:cs="Arial"/>
        <w:sz w:val="20"/>
      </w:rPr>
    </w:pPr>
  </w:p>
  <w:p w:rsidR="000B156B" w:rsidRDefault="000B156B" w:rsidP="005B6ED0">
    <w:pPr>
      <w:pStyle w:val="Encabezado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155E68"/>
    <w:multiLevelType w:val="multilevel"/>
    <w:tmpl w:val="73D88344"/>
    <w:styleLink w:val="Estilo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7750A"/>
    <w:multiLevelType w:val="hybridMultilevel"/>
    <w:tmpl w:val="899C9886"/>
    <w:lvl w:ilvl="0" w:tplc="17E89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15FBB"/>
    <w:multiLevelType w:val="multilevel"/>
    <w:tmpl w:val="D4F65A0C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377F531E"/>
    <w:multiLevelType w:val="hybridMultilevel"/>
    <w:tmpl w:val="CF4C2D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B2474"/>
    <w:multiLevelType w:val="hybridMultilevel"/>
    <w:tmpl w:val="4C5CEF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C1826"/>
    <w:multiLevelType w:val="hybridMultilevel"/>
    <w:tmpl w:val="638EA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20620"/>
    <w:multiLevelType w:val="hybridMultilevel"/>
    <w:tmpl w:val="5E80B2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D41B8"/>
    <w:multiLevelType w:val="hybridMultilevel"/>
    <w:tmpl w:val="F2D225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F75DC9"/>
    <w:multiLevelType w:val="hybridMultilevel"/>
    <w:tmpl w:val="491627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701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E25E9D"/>
    <w:rsid w:val="00005374"/>
    <w:rsid w:val="00012E40"/>
    <w:rsid w:val="00015D58"/>
    <w:rsid w:val="000168A5"/>
    <w:rsid w:val="000173AC"/>
    <w:rsid w:val="000203EC"/>
    <w:rsid w:val="000270ED"/>
    <w:rsid w:val="00027373"/>
    <w:rsid w:val="000302A9"/>
    <w:rsid w:val="000309CF"/>
    <w:rsid w:val="0003154B"/>
    <w:rsid w:val="00032F5C"/>
    <w:rsid w:val="0003641E"/>
    <w:rsid w:val="000432E5"/>
    <w:rsid w:val="0004578D"/>
    <w:rsid w:val="0005014F"/>
    <w:rsid w:val="00050D6C"/>
    <w:rsid w:val="00055D85"/>
    <w:rsid w:val="00057713"/>
    <w:rsid w:val="0006245E"/>
    <w:rsid w:val="00062B83"/>
    <w:rsid w:val="000653AF"/>
    <w:rsid w:val="000658D0"/>
    <w:rsid w:val="00065F80"/>
    <w:rsid w:val="00066B06"/>
    <w:rsid w:val="00067B00"/>
    <w:rsid w:val="00070FEF"/>
    <w:rsid w:val="000723D8"/>
    <w:rsid w:val="00073D98"/>
    <w:rsid w:val="00073E91"/>
    <w:rsid w:val="000756B7"/>
    <w:rsid w:val="00077495"/>
    <w:rsid w:val="00080DAB"/>
    <w:rsid w:val="0009157A"/>
    <w:rsid w:val="000922D0"/>
    <w:rsid w:val="00092C69"/>
    <w:rsid w:val="00094BCE"/>
    <w:rsid w:val="00095A5C"/>
    <w:rsid w:val="000A083C"/>
    <w:rsid w:val="000A650D"/>
    <w:rsid w:val="000A6FD0"/>
    <w:rsid w:val="000B0E09"/>
    <w:rsid w:val="000B156B"/>
    <w:rsid w:val="000B3582"/>
    <w:rsid w:val="000B5A8D"/>
    <w:rsid w:val="000B71C2"/>
    <w:rsid w:val="000B7F36"/>
    <w:rsid w:val="000C72EB"/>
    <w:rsid w:val="000D3D66"/>
    <w:rsid w:val="000D6125"/>
    <w:rsid w:val="000E03DA"/>
    <w:rsid w:val="000E1E23"/>
    <w:rsid w:val="000E3C77"/>
    <w:rsid w:val="000E462D"/>
    <w:rsid w:val="000E4906"/>
    <w:rsid w:val="000E7C80"/>
    <w:rsid w:val="000F2327"/>
    <w:rsid w:val="000F6742"/>
    <w:rsid w:val="00103D17"/>
    <w:rsid w:val="001049ED"/>
    <w:rsid w:val="00106023"/>
    <w:rsid w:val="00107205"/>
    <w:rsid w:val="00111E81"/>
    <w:rsid w:val="00113BB2"/>
    <w:rsid w:val="0011676B"/>
    <w:rsid w:val="00122D86"/>
    <w:rsid w:val="00124FE1"/>
    <w:rsid w:val="00125C10"/>
    <w:rsid w:val="00126E8A"/>
    <w:rsid w:val="00127DA9"/>
    <w:rsid w:val="00141246"/>
    <w:rsid w:val="00142A5B"/>
    <w:rsid w:val="00153207"/>
    <w:rsid w:val="0015478F"/>
    <w:rsid w:val="0016092B"/>
    <w:rsid w:val="001637FE"/>
    <w:rsid w:val="00164A2F"/>
    <w:rsid w:val="001736FB"/>
    <w:rsid w:val="00174A84"/>
    <w:rsid w:val="00175596"/>
    <w:rsid w:val="00180F82"/>
    <w:rsid w:val="00181A80"/>
    <w:rsid w:val="00190A54"/>
    <w:rsid w:val="001911A2"/>
    <w:rsid w:val="00196A5F"/>
    <w:rsid w:val="001A1C5C"/>
    <w:rsid w:val="001A2779"/>
    <w:rsid w:val="001A27D7"/>
    <w:rsid w:val="001A38D5"/>
    <w:rsid w:val="001B0BA4"/>
    <w:rsid w:val="001B7BBF"/>
    <w:rsid w:val="001C4E58"/>
    <w:rsid w:val="001C71C2"/>
    <w:rsid w:val="001C7A3D"/>
    <w:rsid w:val="001C7AC2"/>
    <w:rsid w:val="001D016E"/>
    <w:rsid w:val="001D02BD"/>
    <w:rsid w:val="001D1E0E"/>
    <w:rsid w:val="001D3E82"/>
    <w:rsid w:val="001D6D24"/>
    <w:rsid w:val="001E4F59"/>
    <w:rsid w:val="001E6E41"/>
    <w:rsid w:val="001E6EEB"/>
    <w:rsid w:val="001E71D4"/>
    <w:rsid w:val="001E72B3"/>
    <w:rsid w:val="001E736C"/>
    <w:rsid w:val="001E78EA"/>
    <w:rsid w:val="001F1CA3"/>
    <w:rsid w:val="001F1E34"/>
    <w:rsid w:val="001F3571"/>
    <w:rsid w:val="001F44C3"/>
    <w:rsid w:val="0020046B"/>
    <w:rsid w:val="00201FBE"/>
    <w:rsid w:val="0020497A"/>
    <w:rsid w:val="0021210B"/>
    <w:rsid w:val="002156FF"/>
    <w:rsid w:val="00216859"/>
    <w:rsid w:val="00216F0A"/>
    <w:rsid w:val="002176B6"/>
    <w:rsid w:val="00217CDB"/>
    <w:rsid w:val="00217E52"/>
    <w:rsid w:val="002228DD"/>
    <w:rsid w:val="00225063"/>
    <w:rsid w:val="00227048"/>
    <w:rsid w:val="002279EF"/>
    <w:rsid w:val="002314E2"/>
    <w:rsid w:val="00233D7E"/>
    <w:rsid w:val="0023432B"/>
    <w:rsid w:val="00234F21"/>
    <w:rsid w:val="00240DFE"/>
    <w:rsid w:val="00243899"/>
    <w:rsid w:val="00247EA8"/>
    <w:rsid w:val="0025171C"/>
    <w:rsid w:val="00255DF3"/>
    <w:rsid w:val="002603DE"/>
    <w:rsid w:val="0026285E"/>
    <w:rsid w:val="00265776"/>
    <w:rsid w:val="00277DFC"/>
    <w:rsid w:val="002835C1"/>
    <w:rsid w:val="0028488A"/>
    <w:rsid w:val="002858EB"/>
    <w:rsid w:val="00295844"/>
    <w:rsid w:val="002A00AA"/>
    <w:rsid w:val="002A0AE3"/>
    <w:rsid w:val="002A21AD"/>
    <w:rsid w:val="002A4DC7"/>
    <w:rsid w:val="002B1038"/>
    <w:rsid w:val="002B141A"/>
    <w:rsid w:val="002B2516"/>
    <w:rsid w:val="002B7E71"/>
    <w:rsid w:val="002C1695"/>
    <w:rsid w:val="002C3400"/>
    <w:rsid w:val="002C6A79"/>
    <w:rsid w:val="002D2584"/>
    <w:rsid w:val="002D4E2E"/>
    <w:rsid w:val="002D5BAB"/>
    <w:rsid w:val="002D6DAC"/>
    <w:rsid w:val="002E333E"/>
    <w:rsid w:val="002E5C3A"/>
    <w:rsid w:val="002F1D97"/>
    <w:rsid w:val="002F5214"/>
    <w:rsid w:val="002F601D"/>
    <w:rsid w:val="002F77D7"/>
    <w:rsid w:val="003018AB"/>
    <w:rsid w:val="0030547D"/>
    <w:rsid w:val="00306390"/>
    <w:rsid w:val="0031369D"/>
    <w:rsid w:val="00314CC4"/>
    <w:rsid w:val="00315CD2"/>
    <w:rsid w:val="00316C9A"/>
    <w:rsid w:val="00317469"/>
    <w:rsid w:val="00321ED7"/>
    <w:rsid w:val="003238E3"/>
    <w:rsid w:val="00330B53"/>
    <w:rsid w:val="003434C7"/>
    <w:rsid w:val="00343D5A"/>
    <w:rsid w:val="00347807"/>
    <w:rsid w:val="003500CB"/>
    <w:rsid w:val="003510C8"/>
    <w:rsid w:val="00353A77"/>
    <w:rsid w:val="00364AAD"/>
    <w:rsid w:val="00365A65"/>
    <w:rsid w:val="0036678B"/>
    <w:rsid w:val="00367B46"/>
    <w:rsid w:val="00371495"/>
    <w:rsid w:val="003740C3"/>
    <w:rsid w:val="00376541"/>
    <w:rsid w:val="003855D5"/>
    <w:rsid w:val="003867A7"/>
    <w:rsid w:val="003957E7"/>
    <w:rsid w:val="003A2588"/>
    <w:rsid w:val="003A3257"/>
    <w:rsid w:val="003A50C5"/>
    <w:rsid w:val="003B1209"/>
    <w:rsid w:val="003B129D"/>
    <w:rsid w:val="003B6C12"/>
    <w:rsid w:val="003C2206"/>
    <w:rsid w:val="003C24F2"/>
    <w:rsid w:val="003C2834"/>
    <w:rsid w:val="003C4CF3"/>
    <w:rsid w:val="003C6705"/>
    <w:rsid w:val="003D532E"/>
    <w:rsid w:val="003D60EF"/>
    <w:rsid w:val="003D7F9B"/>
    <w:rsid w:val="003E32C4"/>
    <w:rsid w:val="003E62DB"/>
    <w:rsid w:val="003E6D29"/>
    <w:rsid w:val="003E7A2E"/>
    <w:rsid w:val="003F4177"/>
    <w:rsid w:val="004004B2"/>
    <w:rsid w:val="0040278F"/>
    <w:rsid w:val="00406A7E"/>
    <w:rsid w:val="00411FA5"/>
    <w:rsid w:val="00413996"/>
    <w:rsid w:val="004227BA"/>
    <w:rsid w:val="004266D8"/>
    <w:rsid w:val="00426C27"/>
    <w:rsid w:val="0042720A"/>
    <w:rsid w:val="00427255"/>
    <w:rsid w:val="00433F06"/>
    <w:rsid w:val="00435976"/>
    <w:rsid w:val="00436D4C"/>
    <w:rsid w:val="00441356"/>
    <w:rsid w:val="00441B56"/>
    <w:rsid w:val="004427A2"/>
    <w:rsid w:val="004433A0"/>
    <w:rsid w:val="00447024"/>
    <w:rsid w:val="004478D1"/>
    <w:rsid w:val="00450A50"/>
    <w:rsid w:val="004554EA"/>
    <w:rsid w:val="00455BB5"/>
    <w:rsid w:val="00456F77"/>
    <w:rsid w:val="0046051F"/>
    <w:rsid w:val="004671BB"/>
    <w:rsid w:val="00467331"/>
    <w:rsid w:val="00470A98"/>
    <w:rsid w:val="004742E2"/>
    <w:rsid w:val="00475D97"/>
    <w:rsid w:val="00480D4F"/>
    <w:rsid w:val="00485316"/>
    <w:rsid w:val="00486718"/>
    <w:rsid w:val="004877B7"/>
    <w:rsid w:val="00494240"/>
    <w:rsid w:val="00495002"/>
    <w:rsid w:val="004965E8"/>
    <w:rsid w:val="004A0432"/>
    <w:rsid w:val="004A0C3F"/>
    <w:rsid w:val="004A0CB5"/>
    <w:rsid w:val="004B352C"/>
    <w:rsid w:val="004B7314"/>
    <w:rsid w:val="004B7E75"/>
    <w:rsid w:val="004C0115"/>
    <w:rsid w:val="004C1674"/>
    <w:rsid w:val="004C2763"/>
    <w:rsid w:val="004C64AB"/>
    <w:rsid w:val="004C64D0"/>
    <w:rsid w:val="004C79F4"/>
    <w:rsid w:val="004D0639"/>
    <w:rsid w:val="004D7376"/>
    <w:rsid w:val="004D7709"/>
    <w:rsid w:val="004F0876"/>
    <w:rsid w:val="004F215E"/>
    <w:rsid w:val="004F236C"/>
    <w:rsid w:val="004F24A3"/>
    <w:rsid w:val="004F33F6"/>
    <w:rsid w:val="004F5010"/>
    <w:rsid w:val="005022D6"/>
    <w:rsid w:val="00505877"/>
    <w:rsid w:val="0050630D"/>
    <w:rsid w:val="00507845"/>
    <w:rsid w:val="005112B1"/>
    <w:rsid w:val="00514466"/>
    <w:rsid w:val="00515C8C"/>
    <w:rsid w:val="00517B45"/>
    <w:rsid w:val="0052132B"/>
    <w:rsid w:val="005241F5"/>
    <w:rsid w:val="005266CC"/>
    <w:rsid w:val="00526D81"/>
    <w:rsid w:val="00527B61"/>
    <w:rsid w:val="00527C56"/>
    <w:rsid w:val="005318A7"/>
    <w:rsid w:val="00533B80"/>
    <w:rsid w:val="0054085F"/>
    <w:rsid w:val="00542248"/>
    <w:rsid w:val="005437D4"/>
    <w:rsid w:val="00544450"/>
    <w:rsid w:val="00545810"/>
    <w:rsid w:val="005535A2"/>
    <w:rsid w:val="00555B1C"/>
    <w:rsid w:val="00557C0B"/>
    <w:rsid w:val="00564090"/>
    <w:rsid w:val="00564292"/>
    <w:rsid w:val="00567FE5"/>
    <w:rsid w:val="00572EF9"/>
    <w:rsid w:val="00573992"/>
    <w:rsid w:val="00573E6A"/>
    <w:rsid w:val="00576686"/>
    <w:rsid w:val="00576A4B"/>
    <w:rsid w:val="005800B1"/>
    <w:rsid w:val="005804CD"/>
    <w:rsid w:val="005829CC"/>
    <w:rsid w:val="00587162"/>
    <w:rsid w:val="00591052"/>
    <w:rsid w:val="005956CE"/>
    <w:rsid w:val="005976DD"/>
    <w:rsid w:val="00597DC3"/>
    <w:rsid w:val="005A05BE"/>
    <w:rsid w:val="005B6ED0"/>
    <w:rsid w:val="005B7C0A"/>
    <w:rsid w:val="005C0C4E"/>
    <w:rsid w:val="005C1A6E"/>
    <w:rsid w:val="005C1DF2"/>
    <w:rsid w:val="005C1E19"/>
    <w:rsid w:val="005C4B00"/>
    <w:rsid w:val="005C692A"/>
    <w:rsid w:val="005D0002"/>
    <w:rsid w:val="005D52AA"/>
    <w:rsid w:val="005F0199"/>
    <w:rsid w:val="005F0889"/>
    <w:rsid w:val="005F1FA5"/>
    <w:rsid w:val="005F666A"/>
    <w:rsid w:val="005F7ABA"/>
    <w:rsid w:val="00602299"/>
    <w:rsid w:val="00602371"/>
    <w:rsid w:val="00602702"/>
    <w:rsid w:val="00602AA7"/>
    <w:rsid w:val="00603697"/>
    <w:rsid w:val="006047E8"/>
    <w:rsid w:val="006071E1"/>
    <w:rsid w:val="006113C5"/>
    <w:rsid w:val="006115C2"/>
    <w:rsid w:val="006121E7"/>
    <w:rsid w:val="00612C02"/>
    <w:rsid w:val="00615E07"/>
    <w:rsid w:val="00616D10"/>
    <w:rsid w:val="0062032F"/>
    <w:rsid w:val="006208A0"/>
    <w:rsid w:val="00621621"/>
    <w:rsid w:val="00621851"/>
    <w:rsid w:val="006225C6"/>
    <w:rsid w:val="0062473C"/>
    <w:rsid w:val="00627B86"/>
    <w:rsid w:val="00631DFA"/>
    <w:rsid w:val="00633CD2"/>
    <w:rsid w:val="00636A19"/>
    <w:rsid w:val="006402F1"/>
    <w:rsid w:val="0064198B"/>
    <w:rsid w:val="00641D27"/>
    <w:rsid w:val="00646CFC"/>
    <w:rsid w:val="00647A37"/>
    <w:rsid w:val="006502EC"/>
    <w:rsid w:val="00653A9B"/>
    <w:rsid w:val="00653C1A"/>
    <w:rsid w:val="006653D5"/>
    <w:rsid w:val="006671DD"/>
    <w:rsid w:val="00681BCA"/>
    <w:rsid w:val="00684946"/>
    <w:rsid w:val="00685FD2"/>
    <w:rsid w:val="00686A50"/>
    <w:rsid w:val="00691203"/>
    <w:rsid w:val="00693375"/>
    <w:rsid w:val="00693ABC"/>
    <w:rsid w:val="0069520C"/>
    <w:rsid w:val="006A0269"/>
    <w:rsid w:val="006A220D"/>
    <w:rsid w:val="006A2894"/>
    <w:rsid w:val="006A2B83"/>
    <w:rsid w:val="006A69BE"/>
    <w:rsid w:val="006A7BA2"/>
    <w:rsid w:val="006B13DE"/>
    <w:rsid w:val="006B2AC1"/>
    <w:rsid w:val="006B5D25"/>
    <w:rsid w:val="006B770E"/>
    <w:rsid w:val="006C0287"/>
    <w:rsid w:val="006C1F2A"/>
    <w:rsid w:val="006C23D3"/>
    <w:rsid w:val="006C265D"/>
    <w:rsid w:val="006D0103"/>
    <w:rsid w:val="006D050A"/>
    <w:rsid w:val="006D2419"/>
    <w:rsid w:val="006D3F46"/>
    <w:rsid w:val="006E218C"/>
    <w:rsid w:val="006E2CC8"/>
    <w:rsid w:val="006F25D1"/>
    <w:rsid w:val="006F31BF"/>
    <w:rsid w:val="006F351C"/>
    <w:rsid w:val="006F3B56"/>
    <w:rsid w:val="006F4C4F"/>
    <w:rsid w:val="006F51E8"/>
    <w:rsid w:val="006F5708"/>
    <w:rsid w:val="007007D1"/>
    <w:rsid w:val="00701B1B"/>
    <w:rsid w:val="00702475"/>
    <w:rsid w:val="0070397B"/>
    <w:rsid w:val="0071220C"/>
    <w:rsid w:val="00713D8E"/>
    <w:rsid w:val="00715779"/>
    <w:rsid w:val="00717D7F"/>
    <w:rsid w:val="00720462"/>
    <w:rsid w:val="00720F71"/>
    <w:rsid w:val="0072141A"/>
    <w:rsid w:val="007216A0"/>
    <w:rsid w:val="00724A64"/>
    <w:rsid w:val="00724CCC"/>
    <w:rsid w:val="007254FE"/>
    <w:rsid w:val="00726D95"/>
    <w:rsid w:val="007301D3"/>
    <w:rsid w:val="007324E1"/>
    <w:rsid w:val="00733128"/>
    <w:rsid w:val="00733D9C"/>
    <w:rsid w:val="007355A4"/>
    <w:rsid w:val="00741C67"/>
    <w:rsid w:val="0074306B"/>
    <w:rsid w:val="00752284"/>
    <w:rsid w:val="007527C3"/>
    <w:rsid w:val="00752E28"/>
    <w:rsid w:val="00753264"/>
    <w:rsid w:val="00756EAF"/>
    <w:rsid w:val="00760D65"/>
    <w:rsid w:val="00771B90"/>
    <w:rsid w:val="0077484B"/>
    <w:rsid w:val="007750A7"/>
    <w:rsid w:val="00775D9C"/>
    <w:rsid w:val="00776717"/>
    <w:rsid w:val="007807BC"/>
    <w:rsid w:val="00783523"/>
    <w:rsid w:val="00784617"/>
    <w:rsid w:val="0079039A"/>
    <w:rsid w:val="007925A4"/>
    <w:rsid w:val="00794947"/>
    <w:rsid w:val="00797B2A"/>
    <w:rsid w:val="007A12D9"/>
    <w:rsid w:val="007A195E"/>
    <w:rsid w:val="007A309F"/>
    <w:rsid w:val="007A31F9"/>
    <w:rsid w:val="007A685B"/>
    <w:rsid w:val="007B3AAD"/>
    <w:rsid w:val="007B4A3B"/>
    <w:rsid w:val="007B54B9"/>
    <w:rsid w:val="007C2DBC"/>
    <w:rsid w:val="007C4951"/>
    <w:rsid w:val="007C5F5C"/>
    <w:rsid w:val="007D31F5"/>
    <w:rsid w:val="007D4E4D"/>
    <w:rsid w:val="007D5D94"/>
    <w:rsid w:val="007E05D5"/>
    <w:rsid w:val="007E6640"/>
    <w:rsid w:val="007E77CA"/>
    <w:rsid w:val="007F726A"/>
    <w:rsid w:val="008010B1"/>
    <w:rsid w:val="00803A36"/>
    <w:rsid w:val="008116C8"/>
    <w:rsid w:val="0081276F"/>
    <w:rsid w:val="00812B4F"/>
    <w:rsid w:val="0081656D"/>
    <w:rsid w:val="008206DB"/>
    <w:rsid w:val="00820B85"/>
    <w:rsid w:val="00821A54"/>
    <w:rsid w:val="00821D11"/>
    <w:rsid w:val="0082582E"/>
    <w:rsid w:val="00827BC2"/>
    <w:rsid w:val="00827D99"/>
    <w:rsid w:val="00833B68"/>
    <w:rsid w:val="008403BD"/>
    <w:rsid w:val="00846956"/>
    <w:rsid w:val="008520A7"/>
    <w:rsid w:val="00855A3D"/>
    <w:rsid w:val="0086198F"/>
    <w:rsid w:val="00862CB8"/>
    <w:rsid w:val="008640A4"/>
    <w:rsid w:val="00864F55"/>
    <w:rsid w:val="00864FE0"/>
    <w:rsid w:val="0086582B"/>
    <w:rsid w:val="0086738C"/>
    <w:rsid w:val="00876A36"/>
    <w:rsid w:val="00881826"/>
    <w:rsid w:val="00881BE1"/>
    <w:rsid w:val="00882DB2"/>
    <w:rsid w:val="008863B8"/>
    <w:rsid w:val="00886819"/>
    <w:rsid w:val="00891610"/>
    <w:rsid w:val="00892A19"/>
    <w:rsid w:val="00895FF8"/>
    <w:rsid w:val="008976DE"/>
    <w:rsid w:val="008A022F"/>
    <w:rsid w:val="008A36F0"/>
    <w:rsid w:val="008B00E6"/>
    <w:rsid w:val="008B0898"/>
    <w:rsid w:val="008B3FD4"/>
    <w:rsid w:val="008B7B15"/>
    <w:rsid w:val="008C6092"/>
    <w:rsid w:val="008C6271"/>
    <w:rsid w:val="008C655C"/>
    <w:rsid w:val="008C6A8F"/>
    <w:rsid w:val="008C6BDE"/>
    <w:rsid w:val="008D2FD5"/>
    <w:rsid w:val="008D3C40"/>
    <w:rsid w:val="008D5901"/>
    <w:rsid w:val="008E1AF1"/>
    <w:rsid w:val="008E4091"/>
    <w:rsid w:val="008E6580"/>
    <w:rsid w:val="008F17EA"/>
    <w:rsid w:val="008F1A78"/>
    <w:rsid w:val="008F4198"/>
    <w:rsid w:val="00900C77"/>
    <w:rsid w:val="00903DBB"/>
    <w:rsid w:val="00903FBD"/>
    <w:rsid w:val="00905076"/>
    <w:rsid w:val="00910226"/>
    <w:rsid w:val="009117F6"/>
    <w:rsid w:val="00916F17"/>
    <w:rsid w:val="00923700"/>
    <w:rsid w:val="009256D0"/>
    <w:rsid w:val="00927C19"/>
    <w:rsid w:val="00927E19"/>
    <w:rsid w:val="009331BA"/>
    <w:rsid w:val="00934673"/>
    <w:rsid w:val="00934762"/>
    <w:rsid w:val="00935DEE"/>
    <w:rsid w:val="00940D65"/>
    <w:rsid w:val="00941A23"/>
    <w:rsid w:val="00942B48"/>
    <w:rsid w:val="00946C6A"/>
    <w:rsid w:val="009473EC"/>
    <w:rsid w:val="0095542D"/>
    <w:rsid w:val="00955DC3"/>
    <w:rsid w:val="00964CD3"/>
    <w:rsid w:val="00964EA7"/>
    <w:rsid w:val="00981E53"/>
    <w:rsid w:val="00987354"/>
    <w:rsid w:val="009873CA"/>
    <w:rsid w:val="00987B4B"/>
    <w:rsid w:val="00991529"/>
    <w:rsid w:val="00992AFB"/>
    <w:rsid w:val="00992B91"/>
    <w:rsid w:val="0099364C"/>
    <w:rsid w:val="0099472E"/>
    <w:rsid w:val="00995FB0"/>
    <w:rsid w:val="009A0D88"/>
    <w:rsid w:val="009A31CC"/>
    <w:rsid w:val="009A626E"/>
    <w:rsid w:val="009C0E93"/>
    <w:rsid w:val="009C1828"/>
    <w:rsid w:val="009C3388"/>
    <w:rsid w:val="009C44F8"/>
    <w:rsid w:val="009C538C"/>
    <w:rsid w:val="009C5503"/>
    <w:rsid w:val="009C5D48"/>
    <w:rsid w:val="009C6570"/>
    <w:rsid w:val="009D1E22"/>
    <w:rsid w:val="009D4141"/>
    <w:rsid w:val="009D4367"/>
    <w:rsid w:val="009D6FE1"/>
    <w:rsid w:val="009E0481"/>
    <w:rsid w:val="009E0527"/>
    <w:rsid w:val="009E2B41"/>
    <w:rsid w:val="009E375A"/>
    <w:rsid w:val="009E78D7"/>
    <w:rsid w:val="009F0AC3"/>
    <w:rsid w:val="009F2A1F"/>
    <w:rsid w:val="009F66C3"/>
    <w:rsid w:val="009F66F5"/>
    <w:rsid w:val="00A02760"/>
    <w:rsid w:val="00A0490B"/>
    <w:rsid w:val="00A077D6"/>
    <w:rsid w:val="00A13490"/>
    <w:rsid w:val="00A15C4E"/>
    <w:rsid w:val="00A21DC0"/>
    <w:rsid w:val="00A25825"/>
    <w:rsid w:val="00A2731E"/>
    <w:rsid w:val="00A3391D"/>
    <w:rsid w:val="00A33DD8"/>
    <w:rsid w:val="00A355A3"/>
    <w:rsid w:val="00A36107"/>
    <w:rsid w:val="00A411A6"/>
    <w:rsid w:val="00A44C38"/>
    <w:rsid w:val="00A458CD"/>
    <w:rsid w:val="00A52998"/>
    <w:rsid w:val="00A569D8"/>
    <w:rsid w:val="00A603F4"/>
    <w:rsid w:val="00A60A1E"/>
    <w:rsid w:val="00A65395"/>
    <w:rsid w:val="00A670D0"/>
    <w:rsid w:val="00A73A07"/>
    <w:rsid w:val="00A73A54"/>
    <w:rsid w:val="00A765CF"/>
    <w:rsid w:val="00A76BD9"/>
    <w:rsid w:val="00A773B5"/>
    <w:rsid w:val="00A803A1"/>
    <w:rsid w:val="00A837E4"/>
    <w:rsid w:val="00A86389"/>
    <w:rsid w:val="00A86B8F"/>
    <w:rsid w:val="00A8782F"/>
    <w:rsid w:val="00A900EB"/>
    <w:rsid w:val="00A90909"/>
    <w:rsid w:val="00A90FFA"/>
    <w:rsid w:val="00A92671"/>
    <w:rsid w:val="00A943CB"/>
    <w:rsid w:val="00A9645E"/>
    <w:rsid w:val="00A975B7"/>
    <w:rsid w:val="00AA10EE"/>
    <w:rsid w:val="00AA45C1"/>
    <w:rsid w:val="00AB0E4A"/>
    <w:rsid w:val="00AB0E4C"/>
    <w:rsid w:val="00AB4C30"/>
    <w:rsid w:val="00AB4C4D"/>
    <w:rsid w:val="00AB700E"/>
    <w:rsid w:val="00AC1E37"/>
    <w:rsid w:val="00AC395D"/>
    <w:rsid w:val="00AC7C94"/>
    <w:rsid w:val="00AD5BDA"/>
    <w:rsid w:val="00AD5CEE"/>
    <w:rsid w:val="00AD6A4E"/>
    <w:rsid w:val="00AD7ED3"/>
    <w:rsid w:val="00AE2015"/>
    <w:rsid w:val="00AE3E51"/>
    <w:rsid w:val="00AF1EDB"/>
    <w:rsid w:val="00AF24C4"/>
    <w:rsid w:val="00AF3E07"/>
    <w:rsid w:val="00B02F6F"/>
    <w:rsid w:val="00B03166"/>
    <w:rsid w:val="00B054E9"/>
    <w:rsid w:val="00B05FBF"/>
    <w:rsid w:val="00B10B8E"/>
    <w:rsid w:val="00B128AC"/>
    <w:rsid w:val="00B1319C"/>
    <w:rsid w:val="00B263E4"/>
    <w:rsid w:val="00B26D03"/>
    <w:rsid w:val="00B30CA6"/>
    <w:rsid w:val="00B33B8B"/>
    <w:rsid w:val="00B37D1A"/>
    <w:rsid w:val="00B40103"/>
    <w:rsid w:val="00B41057"/>
    <w:rsid w:val="00B446FD"/>
    <w:rsid w:val="00B44D4D"/>
    <w:rsid w:val="00B4654E"/>
    <w:rsid w:val="00B50178"/>
    <w:rsid w:val="00B534FD"/>
    <w:rsid w:val="00B540E2"/>
    <w:rsid w:val="00B64F95"/>
    <w:rsid w:val="00B6683E"/>
    <w:rsid w:val="00B73CB1"/>
    <w:rsid w:val="00B74854"/>
    <w:rsid w:val="00B74FC5"/>
    <w:rsid w:val="00B7644B"/>
    <w:rsid w:val="00B806D4"/>
    <w:rsid w:val="00B82C24"/>
    <w:rsid w:val="00B84EB9"/>
    <w:rsid w:val="00B85ADE"/>
    <w:rsid w:val="00B87DAB"/>
    <w:rsid w:val="00B906C1"/>
    <w:rsid w:val="00B92421"/>
    <w:rsid w:val="00BA34DB"/>
    <w:rsid w:val="00BB13E3"/>
    <w:rsid w:val="00BB154F"/>
    <w:rsid w:val="00BB32BA"/>
    <w:rsid w:val="00BB4119"/>
    <w:rsid w:val="00BB6BE0"/>
    <w:rsid w:val="00BC5F09"/>
    <w:rsid w:val="00BC5FA2"/>
    <w:rsid w:val="00BC6967"/>
    <w:rsid w:val="00BC6C16"/>
    <w:rsid w:val="00BC7701"/>
    <w:rsid w:val="00BD1D64"/>
    <w:rsid w:val="00BD2844"/>
    <w:rsid w:val="00BD3325"/>
    <w:rsid w:val="00BD3B8A"/>
    <w:rsid w:val="00BD6303"/>
    <w:rsid w:val="00BE2B86"/>
    <w:rsid w:val="00BE4C82"/>
    <w:rsid w:val="00BE7AB3"/>
    <w:rsid w:val="00BE7B7E"/>
    <w:rsid w:val="00BF1FB7"/>
    <w:rsid w:val="00BF429F"/>
    <w:rsid w:val="00BF7614"/>
    <w:rsid w:val="00BF7BBA"/>
    <w:rsid w:val="00C00F6F"/>
    <w:rsid w:val="00C10810"/>
    <w:rsid w:val="00C13985"/>
    <w:rsid w:val="00C17D71"/>
    <w:rsid w:val="00C2081C"/>
    <w:rsid w:val="00C22449"/>
    <w:rsid w:val="00C22F4C"/>
    <w:rsid w:val="00C233BC"/>
    <w:rsid w:val="00C2421B"/>
    <w:rsid w:val="00C25054"/>
    <w:rsid w:val="00C40FD0"/>
    <w:rsid w:val="00C42A11"/>
    <w:rsid w:val="00C47DF4"/>
    <w:rsid w:val="00C505A2"/>
    <w:rsid w:val="00C51E01"/>
    <w:rsid w:val="00C619D0"/>
    <w:rsid w:val="00C62608"/>
    <w:rsid w:val="00C63F83"/>
    <w:rsid w:val="00C67673"/>
    <w:rsid w:val="00C7168C"/>
    <w:rsid w:val="00C828F9"/>
    <w:rsid w:val="00C846D1"/>
    <w:rsid w:val="00C93214"/>
    <w:rsid w:val="00C96278"/>
    <w:rsid w:val="00CA367F"/>
    <w:rsid w:val="00CA483C"/>
    <w:rsid w:val="00CA7671"/>
    <w:rsid w:val="00CB055C"/>
    <w:rsid w:val="00CB2751"/>
    <w:rsid w:val="00CB391E"/>
    <w:rsid w:val="00CB6F2B"/>
    <w:rsid w:val="00CB7322"/>
    <w:rsid w:val="00CC047B"/>
    <w:rsid w:val="00CC2686"/>
    <w:rsid w:val="00CC2993"/>
    <w:rsid w:val="00CC3D87"/>
    <w:rsid w:val="00CC7400"/>
    <w:rsid w:val="00CD162B"/>
    <w:rsid w:val="00CD1E91"/>
    <w:rsid w:val="00CD33C1"/>
    <w:rsid w:val="00CD39A7"/>
    <w:rsid w:val="00CE1849"/>
    <w:rsid w:val="00CE4465"/>
    <w:rsid w:val="00CE4574"/>
    <w:rsid w:val="00CE567F"/>
    <w:rsid w:val="00CE7C17"/>
    <w:rsid w:val="00CF72BB"/>
    <w:rsid w:val="00D00ECC"/>
    <w:rsid w:val="00D01D60"/>
    <w:rsid w:val="00D025F7"/>
    <w:rsid w:val="00D02670"/>
    <w:rsid w:val="00D0474C"/>
    <w:rsid w:val="00D04CA9"/>
    <w:rsid w:val="00D05422"/>
    <w:rsid w:val="00D0578E"/>
    <w:rsid w:val="00D069A2"/>
    <w:rsid w:val="00D108A7"/>
    <w:rsid w:val="00D122C9"/>
    <w:rsid w:val="00D1281D"/>
    <w:rsid w:val="00D142CA"/>
    <w:rsid w:val="00D16002"/>
    <w:rsid w:val="00D16F6E"/>
    <w:rsid w:val="00D17AA8"/>
    <w:rsid w:val="00D20E0B"/>
    <w:rsid w:val="00D26152"/>
    <w:rsid w:val="00D273E6"/>
    <w:rsid w:val="00D3018F"/>
    <w:rsid w:val="00D30B96"/>
    <w:rsid w:val="00D31CE3"/>
    <w:rsid w:val="00D32130"/>
    <w:rsid w:val="00D32E25"/>
    <w:rsid w:val="00D33285"/>
    <w:rsid w:val="00D33883"/>
    <w:rsid w:val="00D34675"/>
    <w:rsid w:val="00D34917"/>
    <w:rsid w:val="00D354AD"/>
    <w:rsid w:val="00D360AD"/>
    <w:rsid w:val="00D4381D"/>
    <w:rsid w:val="00D464D2"/>
    <w:rsid w:val="00D46EBA"/>
    <w:rsid w:val="00D52CBC"/>
    <w:rsid w:val="00D54D3C"/>
    <w:rsid w:val="00D551D9"/>
    <w:rsid w:val="00D557E5"/>
    <w:rsid w:val="00D60119"/>
    <w:rsid w:val="00D62E70"/>
    <w:rsid w:val="00D63C89"/>
    <w:rsid w:val="00D6420F"/>
    <w:rsid w:val="00D71971"/>
    <w:rsid w:val="00D74B69"/>
    <w:rsid w:val="00D750B4"/>
    <w:rsid w:val="00D76201"/>
    <w:rsid w:val="00D76590"/>
    <w:rsid w:val="00D76A8E"/>
    <w:rsid w:val="00D76BFB"/>
    <w:rsid w:val="00D811E0"/>
    <w:rsid w:val="00D85F29"/>
    <w:rsid w:val="00D916D3"/>
    <w:rsid w:val="00D9186D"/>
    <w:rsid w:val="00D918DB"/>
    <w:rsid w:val="00D92507"/>
    <w:rsid w:val="00D93EC9"/>
    <w:rsid w:val="00D94E17"/>
    <w:rsid w:val="00D94E86"/>
    <w:rsid w:val="00DA0C85"/>
    <w:rsid w:val="00DA18C7"/>
    <w:rsid w:val="00DA5768"/>
    <w:rsid w:val="00DA725D"/>
    <w:rsid w:val="00DA765B"/>
    <w:rsid w:val="00DB1169"/>
    <w:rsid w:val="00DB4567"/>
    <w:rsid w:val="00DB5625"/>
    <w:rsid w:val="00DB5C88"/>
    <w:rsid w:val="00DC02FE"/>
    <w:rsid w:val="00DC0B16"/>
    <w:rsid w:val="00DC2ADE"/>
    <w:rsid w:val="00DC5480"/>
    <w:rsid w:val="00DC5B9B"/>
    <w:rsid w:val="00DC752E"/>
    <w:rsid w:val="00DD0B48"/>
    <w:rsid w:val="00DD56E7"/>
    <w:rsid w:val="00DD7958"/>
    <w:rsid w:val="00DE130F"/>
    <w:rsid w:val="00DE2CDD"/>
    <w:rsid w:val="00DF033C"/>
    <w:rsid w:val="00DF33B7"/>
    <w:rsid w:val="00E07D99"/>
    <w:rsid w:val="00E100AF"/>
    <w:rsid w:val="00E10C46"/>
    <w:rsid w:val="00E1495F"/>
    <w:rsid w:val="00E15E09"/>
    <w:rsid w:val="00E21CAF"/>
    <w:rsid w:val="00E22185"/>
    <w:rsid w:val="00E24BC0"/>
    <w:rsid w:val="00E24C61"/>
    <w:rsid w:val="00E25105"/>
    <w:rsid w:val="00E25E9D"/>
    <w:rsid w:val="00E32161"/>
    <w:rsid w:val="00E33589"/>
    <w:rsid w:val="00E343EC"/>
    <w:rsid w:val="00E42394"/>
    <w:rsid w:val="00E64DFF"/>
    <w:rsid w:val="00E66FFD"/>
    <w:rsid w:val="00E72617"/>
    <w:rsid w:val="00E752E3"/>
    <w:rsid w:val="00E75AF5"/>
    <w:rsid w:val="00E810E5"/>
    <w:rsid w:val="00E8200C"/>
    <w:rsid w:val="00E83782"/>
    <w:rsid w:val="00E86A71"/>
    <w:rsid w:val="00E90AEF"/>
    <w:rsid w:val="00E93E23"/>
    <w:rsid w:val="00E940F8"/>
    <w:rsid w:val="00E95CD1"/>
    <w:rsid w:val="00E97D6F"/>
    <w:rsid w:val="00EA004E"/>
    <w:rsid w:val="00EB1333"/>
    <w:rsid w:val="00EB3851"/>
    <w:rsid w:val="00EB7B0F"/>
    <w:rsid w:val="00EC4267"/>
    <w:rsid w:val="00EC769D"/>
    <w:rsid w:val="00ED6B7D"/>
    <w:rsid w:val="00EE2C8E"/>
    <w:rsid w:val="00EE3690"/>
    <w:rsid w:val="00EF1FA6"/>
    <w:rsid w:val="00EF371F"/>
    <w:rsid w:val="00EF7D79"/>
    <w:rsid w:val="00EF7E40"/>
    <w:rsid w:val="00F05068"/>
    <w:rsid w:val="00F10A68"/>
    <w:rsid w:val="00F13BD8"/>
    <w:rsid w:val="00F16D8A"/>
    <w:rsid w:val="00F20BE3"/>
    <w:rsid w:val="00F20DB5"/>
    <w:rsid w:val="00F2109D"/>
    <w:rsid w:val="00F239DF"/>
    <w:rsid w:val="00F23F7A"/>
    <w:rsid w:val="00F24FAD"/>
    <w:rsid w:val="00F25F19"/>
    <w:rsid w:val="00F36B51"/>
    <w:rsid w:val="00F40AFC"/>
    <w:rsid w:val="00F421D2"/>
    <w:rsid w:val="00F44148"/>
    <w:rsid w:val="00F44713"/>
    <w:rsid w:val="00F655D0"/>
    <w:rsid w:val="00F66E0E"/>
    <w:rsid w:val="00F73614"/>
    <w:rsid w:val="00F7404C"/>
    <w:rsid w:val="00F760D1"/>
    <w:rsid w:val="00F82A90"/>
    <w:rsid w:val="00F83470"/>
    <w:rsid w:val="00F846C1"/>
    <w:rsid w:val="00F859A3"/>
    <w:rsid w:val="00F87E96"/>
    <w:rsid w:val="00F925D6"/>
    <w:rsid w:val="00F93A9D"/>
    <w:rsid w:val="00FA0AEC"/>
    <w:rsid w:val="00FB0989"/>
    <w:rsid w:val="00FB5EA9"/>
    <w:rsid w:val="00FB6CAF"/>
    <w:rsid w:val="00FB7E3E"/>
    <w:rsid w:val="00FC139B"/>
    <w:rsid w:val="00FC3936"/>
    <w:rsid w:val="00FC3EDF"/>
    <w:rsid w:val="00FC59E7"/>
    <w:rsid w:val="00FD0522"/>
    <w:rsid w:val="00FD093C"/>
    <w:rsid w:val="00FD2A84"/>
    <w:rsid w:val="00FD5787"/>
    <w:rsid w:val="00FD59A7"/>
    <w:rsid w:val="00FD64CF"/>
    <w:rsid w:val="00FE36CB"/>
    <w:rsid w:val="00FE540A"/>
    <w:rsid w:val="00FF274C"/>
    <w:rsid w:val="00FF43FC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D0"/>
    <w:pPr>
      <w:jc w:val="both"/>
    </w:pPr>
    <w:rPr>
      <w:rFonts w:ascii="Arial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B13DE"/>
    <w:pPr>
      <w:keepNext/>
      <w:numPr>
        <w:numId w:val="2"/>
      </w:numPr>
      <w:jc w:val="center"/>
      <w:outlineLvl w:val="0"/>
    </w:pPr>
    <w:rPr>
      <w:rFonts w:cs="Arial"/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645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645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9645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9645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9645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9645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9645E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Textodeglobo">
    <w:name w:val="Balloon Text"/>
    <w:basedOn w:val="Normal"/>
    <w:link w:val="TextodegloboCar"/>
    <w:semiHidden/>
    <w:rsid w:val="006F57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6CA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decuerpo2">
    <w:name w:val="Body Text 2"/>
    <w:basedOn w:val="Normal"/>
    <w:rsid w:val="006B13DE"/>
    <w:rPr>
      <w:rFonts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rsid w:val="00A9645E"/>
    <w:rPr>
      <w:rFonts w:ascii="Calibri" w:hAnsi="Calibri"/>
      <w:sz w:val="22"/>
      <w:szCs w:val="24"/>
      <w:lang w:val="es-ES" w:eastAsia="es-ES"/>
    </w:rPr>
  </w:style>
  <w:style w:type="character" w:customStyle="1" w:styleId="Ttulo8Car">
    <w:name w:val="Título 8 Car"/>
    <w:link w:val="Ttulo8"/>
    <w:uiPriority w:val="9"/>
    <w:rsid w:val="00A9645E"/>
    <w:rPr>
      <w:rFonts w:ascii="Calibri" w:hAnsi="Calibri"/>
      <w:i/>
      <w:iCs/>
      <w:sz w:val="22"/>
      <w:szCs w:val="24"/>
      <w:lang w:val="es-ES" w:eastAsia="es-ES"/>
    </w:rPr>
  </w:style>
  <w:style w:type="character" w:customStyle="1" w:styleId="Ttulo9Car">
    <w:name w:val="Título 9 Car"/>
    <w:link w:val="Ttulo9"/>
    <w:uiPriority w:val="9"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  <w:style w:type="character" w:customStyle="1" w:styleId="Ttulo1Car">
    <w:name w:val="Título 1 Car"/>
    <w:link w:val="Ttulo1"/>
    <w:rsid w:val="001E6EEB"/>
    <w:rPr>
      <w:rFonts w:ascii="Arial" w:hAnsi="Arial" w:cs="Arial"/>
      <w:b/>
      <w:bCs/>
      <w:sz w:val="22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B1169"/>
    <w:rPr>
      <w:color w:val="0000FF" w:themeColor="hyperlink"/>
      <w:u w:val="single"/>
    </w:rPr>
  </w:style>
  <w:style w:type="paragraph" w:customStyle="1" w:styleId="Estilo2">
    <w:name w:val="Estilo2"/>
    <w:basedOn w:val="Normal"/>
    <w:link w:val="Estilo2Car"/>
    <w:qFormat/>
    <w:rsid w:val="003957E7"/>
    <w:pPr>
      <w:jc w:val="left"/>
    </w:pPr>
    <w:rPr>
      <w:rFonts w:cs="Arial"/>
      <w:sz w:val="20"/>
      <w:lang w:val="es-MX"/>
    </w:rPr>
  </w:style>
  <w:style w:type="character" w:customStyle="1" w:styleId="Estilo2Car">
    <w:name w:val="Estilo2 Car"/>
    <w:basedOn w:val="Fuentedeprrafopredeter"/>
    <w:link w:val="Estilo2"/>
    <w:rsid w:val="003957E7"/>
    <w:rPr>
      <w:rFonts w:ascii="Arial" w:hAnsi="Arial" w:cs="Arial"/>
      <w:szCs w:val="24"/>
      <w:lang w:eastAsia="es-ES"/>
    </w:rPr>
  </w:style>
  <w:style w:type="paragraph" w:customStyle="1" w:styleId="Default">
    <w:name w:val="Default"/>
    <w:rsid w:val="00D273E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D0"/>
    <w:pPr>
      <w:jc w:val="both"/>
    </w:pPr>
    <w:rPr>
      <w:rFonts w:ascii="Arial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B13DE"/>
    <w:pPr>
      <w:keepNext/>
      <w:numPr>
        <w:numId w:val="2"/>
      </w:numPr>
      <w:jc w:val="center"/>
      <w:outlineLvl w:val="0"/>
    </w:pPr>
    <w:rPr>
      <w:rFonts w:cs="Arial"/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645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645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9645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9645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9645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9645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9645E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rsid w:val="006F57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6CA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13DE"/>
    <w:rPr>
      <w:rFonts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rsid w:val="00A9645E"/>
    <w:rPr>
      <w:rFonts w:ascii="Calibri" w:hAnsi="Calibri"/>
      <w:sz w:val="22"/>
      <w:szCs w:val="24"/>
      <w:lang w:val="es-ES" w:eastAsia="es-ES"/>
    </w:rPr>
  </w:style>
  <w:style w:type="character" w:customStyle="1" w:styleId="Ttulo8Car">
    <w:name w:val="Título 8 Car"/>
    <w:link w:val="Ttulo8"/>
    <w:uiPriority w:val="9"/>
    <w:rsid w:val="00A9645E"/>
    <w:rPr>
      <w:rFonts w:ascii="Calibri" w:hAnsi="Calibri"/>
      <w:i/>
      <w:iCs/>
      <w:sz w:val="22"/>
      <w:szCs w:val="24"/>
      <w:lang w:val="es-ES" w:eastAsia="es-ES"/>
    </w:rPr>
  </w:style>
  <w:style w:type="character" w:customStyle="1" w:styleId="Ttulo9Car">
    <w:name w:val="Título 9 Car"/>
    <w:link w:val="Ttulo9"/>
    <w:uiPriority w:val="9"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  <w:style w:type="character" w:customStyle="1" w:styleId="Ttulo1Car">
    <w:name w:val="Título 1 Car"/>
    <w:link w:val="Ttulo1"/>
    <w:rsid w:val="001E6EEB"/>
    <w:rPr>
      <w:rFonts w:ascii="Arial" w:hAnsi="Arial" w:cs="Arial"/>
      <w:b/>
      <w:bCs/>
      <w:sz w:val="22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B1169"/>
    <w:rPr>
      <w:color w:val="0000FF" w:themeColor="hyperlink"/>
      <w:u w:val="single"/>
    </w:rPr>
  </w:style>
  <w:style w:type="paragraph" w:customStyle="1" w:styleId="Estilo2">
    <w:name w:val="Estilo2"/>
    <w:basedOn w:val="Normal"/>
    <w:link w:val="Estilo2Car"/>
    <w:qFormat/>
    <w:rsid w:val="003957E7"/>
    <w:pPr>
      <w:jc w:val="left"/>
    </w:pPr>
    <w:rPr>
      <w:rFonts w:cs="Arial"/>
      <w:sz w:val="20"/>
      <w:lang w:val="es-MX"/>
    </w:rPr>
  </w:style>
  <w:style w:type="character" w:customStyle="1" w:styleId="Estilo2Car">
    <w:name w:val="Estilo2 Car"/>
    <w:basedOn w:val="Fuentedeprrafopredeter"/>
    <w:link w:val="Estilo2"/>
    <w:rsid w:val="003957E7"/>
    <w:rPr>
      <w:rFonts w:ascii="Arial" w:hAnsi="Arial" w:cs="Arial"/>
      <w:szCs w:val="24"/>
      <w:lang w:eastAsia="es-ES"/>
    </w:rPr>
  </w:style>
  <w:style w:type="paragraph" w:customStyle="1" w:styleId="Default">
    <w:name w:val="Default"/>
    <w:rsid w:val="00D273E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4FE1-6CED-4568-860C-3ADC8C60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1953</Words>
  <Characters>11137</Characters>
  <Application>Microsoft Word 12.0.0</Application>
  <DocSecurity>0</DocSecurity>
  <Lines>92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ASIGNATURA CON DESGLOSE DE UNIDADES TEMÁTICAS</vt:lpstr>
    </vt:vector>
  </TitlesOfParts>
  <Company>SEP</Company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ASIGNATURA CON DESGLOSE DE UNIDADES TEMÁTICAS</dc:title>
  <dc:creator>COMITÉ TÉCNICO ING. TI</dc:creator>
  <dc:description>COMITÉ DE DIRECTORES PARA LA INGENIERÍA EN TECNOLOGÍAS DE LA INFORMACIÓN</dc:description>
  <cp:lastModifiedBy>LUZ HELENA HORITA PEREZ</cp:lastModifiedBy>
  <cp:revision>24</cp:revision>
  <cp:lastPrinted>2014-01-23T17:03:00Z</cp:lastPrinted>
  <dcterms:created xsi:type="dcterms:W3CDTF">2013-12-16T13:40:00Z</dcterms:created>
  <dcterms:modified xsi:type="dcterms:W3CDTF">2014-01-23T17:19:00Z</dcterms:modified>
</cp:coreProperties>
</file>